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42ABC" w14:textId="75527C3E" w:rsidR="004C6465" w:rsidRPr="00571468" w:rsidRDefault="00571468" w:rsidP="00742331">
      <w:pPr>
        <w:pStyle w:val="Heading1"/>
        <w:jc w:val="center"/>
        <w:rPr>
          <w:color w:val="auto"/>
          <w:lang w:val="en-US"/>
        </w:rPr>
      </w:pPr>
      <w:r w:rsidRPr="00571468">
        <w:rPr>
          <w:color w:val="auto"/>
          <w:lang w:val="en-US"/>
        </w:rPr>
        <w:t>Fabulous – Angela’s Fashion Fever</w:t>
      </w:r>
      <w:r w:rsidR="00742331">
        <w:rPr>
          <w:color w:val="auto"/>
          <w:lang w:val="en-US"/>
        </w:rPr>
        <w:t xml:space="preserve"> </w:t>
      </w:r>
      <w:r w:rsidR="005E30BE">
        <w:rPr>
          <w:color w:val="auto"/>
          <w:lang w:val="en-US"/>
        </w:rPr>
        <w:t>hits</w:t>
      </w:r>
      <w:r w:rsidR="00742331">
        <w:rPr>
          <w:color w:val="auto"/>
          <w:lang w:val="en-US"/>
        </w:rPr>
        <w:t xml:space="preserve"> the app stores</w:t>
      </w:r>
      <w:r w:rsidRPr="00571468">
        <w:rPr>
          <w:color w:val="auto"/>
          <w:lang w:val="en-US"/>
        </w:rPr>
        <w:t>!</w:t>
      </w:r>
      <w:r w:rsidRPr="00571468">
        <w:rPr>
          <w:color w:val="auto"/>
          <w:lang w:val="en-US"/>
        </w:rPr>
        <w:br/>
      </w:r>
      <w:r w:rsidR="00051A62" w:rsidRPr="00857AFA">
        <w:rPr>
          <w:rStyle w:val="Heading2Char"/>
          <w:i/>
          <w:color w:val="auto"/>
          <w:lang w:val="en-US"/>
        </w:rPr>
        <w:t>B</w:t>
      </w:r>
      <w:r w:rsidR="005E30BE" w:rsidRPr="00857AFA">
        <w:rPr>
          <w:rStyle w:val="Heading2Char"/>
          <w:i/>
          <w:color w:val="auto"/>
          <w:lang w:val="en-US"/>
        </w:rPr>
        <w:t>rand n</w:t>
      </w:r>
      <w:r w:rsidR="00742331" w:rsidRPr="00857AFA">
        <w:rPr>
          <w:rStyle w:val="Heading2Char"/>
          <w:i/>
          <w:color w:val="auto"/>
          <w:lang w:val="en-US"/>
        </w:rPr>
        <w:t>ew fashion</w:t>
      </w:r>
      <w:r w:rsidRPr="00857AFA">
        <w:rPr>
          <w:rStyle w:val="Heading2Char"/>
          <w:i/>
          <w:color w:val="auto"/>
          <w:lang w:val="en-US"/>
        </w:rPr>
        <w:t xml:space="preserve"> game </w:t>
      </w:r>
      <w:r w:rsidR="0097195F" w:rsidRPr="00857AFA">
        <w:rPr>
          <w:rStyle w:val="Heading2Char"/>
          <w:i/>
          <w:color w:val="auto"/>
          <w:lang w:val="en-US"/>
        </w:rPr>
        <w:t>from</w:t>
      </w:r>
      <w:r w:rsidRPr="00857AFA">
        <w:rPr>
          <w:rStyle w:val="Heading2Char"/>
          <w:i/>
          <w:color w:val="auto"/>
          <w:lang w:val="en-US"/>
        </w:rPr>
        <w:t xml:space="preserve"> the creators of Delicious</w:t>
      </w:r>
      <w:r w:rsidRPr="00571468">
        <w:rPr>
          <w:rStyle w:val="Heading2Char"/>
          <w:color w:val="auto"/>
          <w:lang w:val="en-US"/>
        </w:rPr>
        <w:br/>
      </w:r>
    </w:p>
    <w:p w14:paraId="40082F69" w14:textId="59536F75" w:rsidR="00742331" w:rsidRPr="002E1952" w:rsidRDefault="00742331" w:rsidP="00571468">
      <w:pPr>
        <w:pStyle w:val="NoSpacing"/>
        <w:rPr>
          <w:b/>
          <w:lang w:val="en-US"/>
        </w:rPr>
      </w:pPr>
      <w:r>
        <w:rPr>
          <w:b/>
          <w:lang w:val="en-US"/>
        </w:rPr>
        <w:t>Seattle, Wash</w:t>
      </w:r>
      <w:r w:rsidR="002375B1">
        <w:rPr>
          <w:b/>
          <w:lang w:val="en-US"/>
        </w:rPr>
        <w:t>ington</w:t>
      </w:r>
      <w:r>
        <w:rPr>
          <w:b/>
          <w:lang w:val="en-US"/>
        </w:rPr>
        <w:t xml:space="preserve">, April </w:t>
      </w:r>
      <w:r w:rsidR="00D32B1B">
        <w:rPr>
          <w:b/>
          <w:lang w:val="en-US"/>
        </w:rPr>
        <w:t>25th</w:t>
      </w:r>
      <w:bookmarkStart w:id="0" w:name="_GoBack"/>
      <w:bookmarkEnd w:id="0"/>
      <w:r w:rsidR="0097195F">
        <w:rPr>
          <w:b/>
          <w:lang w:val="en-US"/>
        </w:rPr>
        <w:t>, 2016 – RealNetworks’ GameH</w:t>
      </w:r>
      <w:r>
        <w:rPr>
          <w:b/>
          <w:lang w:val="en-US"/>
        </w:rPr>
        <w:t>ouse</w:t>
      </w:r>
      <w:r w:rsidR="00CC1F12">
        <w:rPr>
          <w:b/>
          <w:lang w:val="en-US"/>
        </w:rPr>
        <w:t xml:space="preserve"> division;</w:t>
      </w:r>
      <w:r>
        <w:rPr>
          <w:b/>
          <w:lang w:val="en-US"/>
        </w:rPr>
        <w:t xml:space="preserve"> one of the world’s largest developers</w:t>
      </w:r>
      <w:r w:rsidR="0097195F">
        <w:rPr>
          <w:b/>
          <w:lang w:val="en-US"/>
        </w:rPr>
        <w:t>,</w:t>
      </w:r>
      <w:r>
        <w:rPr>
          <w:b/>
          <w:lang w:val="en-US"/>
        </w:rPr>
        <w:t xml:space="preserve"> publishers and distributors of casual games, </w:t>
      </w:r>
      <w:r w:rsidR="0097195F">
        <w:rPr>
          <w:b/>
          <w:lang w:val="en-US"/>
        </w:rPr>
        <w:t xml:space="preserve">has launched </w:t>
      </w:r>
      <w:r>
        <w:rPr>
          <w:b/>
          <w:lang w:val="en-US"/>
        </w:rPr>
        <w:t>a ne</w:t>
      </w:r>
      <w:r w:rsidR="004C4780">
        <w:rPr>
          <w:b/>
          <w:lang w:val="en-US"/>
        </w:rPr>
        <w:t xml:space="preserve">w game series: Fabulous </w:t>
      </w:r>
      <w:r w:rsidR="0097195F">
        <w:rPr>
          <w:b/>
          <w:lang w:val="en-US"/>
        </w:rPr>
        <w:t xml:space="preserve">- </w:t>
      </w:r>
      <w:r w:rsidR="004C4780">
        <w:rPr>
          <w:b/>
          <w:lang w:val="en-US"/>
        </w:rPr>
        <w:t>Angela</w:t>
      </w:r>
      <w:r w:rsidR="002E1952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="002835BF">
        <w:rPr>
          <w:b/>
          <w:lang w:val="en-US"/>
        </w:rPr>
        <w:t xml:space="preserve">For </w:t>
      </w:r>
      <w:r w:rsidR="00AF3CC3">
        <w:rPr>
          <w:b/>
          <w:lang w:val="en-US"/>
        </w:rPr>
        <w:t>ten</w:t>
      </w:r>
      <w:r w:rsidR="002835BF">
        <w:rPr>
          <w:b/>
          <w:lang w:val="en-US"/>
        </w:rPr>
        <w:t xml:space="preserve"> years </w:t>
      </w:r>
      <w:r w:rsidR="002E1952">
        <w:rPr>
          <w:b/>
          <w:lang w:val="en-US"/>
        </w:rPr>
        <w:t>GameHouse has</w:t>
      </w:r>
      <w:r w:rsidR="0097195F">
        <w:rPr>
          <w:b/>
          <w:lang w:val="en-US"/>
        </w:rPr>
        <w:t xml:space="preserve"> been releasing new seasons of </w:t>
      </w:r>
      <w:r w:rsidR="00AF3CC3">
        <w:rPr>
          <w:b/>
          <w:lang w:val="en-US"/>
        </w:rPr>
        <w:t xml:space="preserve">its </w:t>
      </w:r>
      <w:r w:rsidR="0097195F">
        <w:rPr>
          <w:b/>
          <w:lang w:val="en-US"/>
        </w:rPr>
        <w:t xml:space="preserve">popular </w:t>
      </w:r>
      <w:r w:rsidR="002E1952">
        <w:rPr>
          <w:b/>
          <w:lang w:val="en-US"/>
        </w:rPr>
        <w:t>restaurant</w:t>
      </w:r>
      <w:r w:rsidR="0097195F">
        <w:rPr>
          <w:b/>
          <w:lang w:val="en-US"/>
        </w:rPr>
        <w:t xml:space="preserve"> game</w:t>
      </w:r>
      <w:r w:rsidR="00CC1F12">
        <w:rPr>
          <w:b/>
          <w:lang w:val="en-US"/>
        </w:rPr>
        <w:t xml:space="preserve"> series</w:t>
      </w:r>
      <w:r w:rsidR="00A87F9D">
        <w:rPr>
          <w:b/>
          <w:lang w:val="en-US"/>
        </w:rPr>
        <w:t>,</w:t>
      </w:r>
      <w:r w:rsidR="0097195F">
        <w:rPr>
          <w:b/>
          <w:lang w:val="en-US"/>
        </w:rPr>
        <w:t xml:space="preserve"> </w:t>
      </w:r>
      <w:r w:rsidR="00CC1F12">
        <w:rPr>
          <w:b/>
          <w:lang w:val="en-US"/>
        </w:rPr>
        <w:t>Delicious</w:t>
      </w:r>
      <w:r w:rsidR="00A87F9D">
        <w:rPr>
          <w:b/>
          <w:lang w:val="en-US"/>
        </w:rPr>
        <w:t>. T</w:t>
      </w:r>
      <w:r w:rsidR="00CC1F12">
        <w:rPr>
          <w:b/>
          <w:lang w:val="en-US"/>
        </w:rPr>
        <w:t xml:space="preserve">he game </w:t>
      </w:r>
      <w:r w:rsidR="0097195F">
        <w:rPr>
          <w:b/>
          <w:lang w:val="en-US"/>
        </w:rPr>
        <w:t>has been d</w:t>
      </w:r>
      <w:r w:rsidR="00CC1F12">
        <w:rPr>
          <w:b/>
          <w:lang w:val="en-US"/>
        </w:rPr>
        <w:t>ownloaded over 20 million times</w:t>
      </w:r>
      <w:r w:rsidR="008E76B3">
        <w:rPr>
          <w:b/>
          <w:lang w:val="en-US"/>
        </w:rPr>
        <w:t>.</w:t>
      </w:r>
      <w:r w:rsidR="008C3430">
        <w:rPr>
          <w:b/>
          <w:lang w:val="en-US"/>
        </w:rPr>
        <w:t xml:space="preserve"> </w:t>
      </w:r>
      <w:r w:rsidR="008E76B3">
        <w:rPr>
          <w:b/>
          <w:lang w:val="en-US"/>
        </w:rPr>
        <w:t>D</w:t>
      </w:r>
      <w:r w:rsidR="00E00172">
        <w:rPr>
          <w:b/>
          <w:lang w:val="en-US"/>
        </w:rPr>
        <w:t>ue to</w:t>
      </w:r>
      <w:r w:rsidR="002375B1">
        <w:rPr>
          <w:b/>
          <w:lang w:val="en-US"/>
        </w:rPr>
        <w:t xml:space="preserve"> </w:t>
      </w:r>
      <w:r w:rsidR="008C3430">
        <w:rPr>
          <w:b/>
          <w:lang w:val="en-US"/>
        </w:rPr>
        <w:t>continuing request</w:t>
      </w:r>
      <w:r w:rsidR="00222105">
        <w:rPr>
          <w:b/>
          <w:lang w:val="en-US"/>
        </w:rPr>
        <w:t>s</w:t>
      </w:r>
      <w:r w:rsidR="008C3430">
        <w:rPr>
          <w:b/>
          <w:lang w:val="en-US"/>
        </w:rPr>
        <w:t xml:space="preserve"> </w:t>
      </w:r>
      <w:r w:rsidR="00222105">
        <w:rPr>
          <w:b/>
          <w:lang w:val="en-US"/>
        </w:rPr>
        <w:t>from</w:t>
      </w:r>
      <w:r w:rsidR="008C3430">
        <w:rPr>
          <w:b/>
          <w:lang w:val="en-US"/>
        </w:rPr>
        <w:t xml:space="preserve"> their fans</w:t>
      </w:r>
      <w:r w:rsidR="00AF3CC3">
        <w:rPr>
          <w:b/>
          <w:lang w:val="en-US"/>
        </w:rPr>
        <w:t>,</w:t>
      </w:r>
      <w:r w:rsidRPr="00CC1F12">
        <w:rPr>
          <w:b/>
          <w:lang w:val="en-US"/>
        </w:rPr>
        <w:t xml:space="preserve"> the developer</w:t>
      </w:r>
      <w:r w:rsidR="00CC1F12" w:rsidRPr="00CC1F12">
        <w:rPr>
          <w:b/>
          <w:lang w:val="en-US"/>
        </w:rPr>
        <w:t>s</w:t>
      </w:r>
      <w:r w:rsidR="008C3430">
        <w:rPr>
          <w:b/>
          <w:lang w:val="en-US"/>
        </w:rPr>
        <w:t xml:space="preserve"> were inspired</w:t>
      </w:r>
      <w:r w:rsidR="00CC1F12" w:rsidRPr="00CC1F12">
        <w:rPr>
          <w:b/>
          <w:lang w:val="en-US"/>
        </w:rPr>
        <w:t xml:space="preserve"> to extend</w:t>
      </w:r>
      <w:r w:rsidR="002E1952">
        <w:rPr>
          <w:b/>
          <w:lang w:val="en-US"/>
        </w:rPr>
        <w:t xml:space="preserve"> their </w:t>
      </w:r>
      <w:r w:rsidR="00E1457A">
        <w:rPr>
          <w:b/>
          <w:lang w:val="en-US"/>
        </w:rPr>
        <w:t>portfolio</w:t>
      </w:r>
      <w:r w:rsidR="002E1952">
        <w:rPr>
          <w:b/>
          <w:lang w:val="en-US"/>
        </w:rPr>
        <w:t xml:space="preserve"> with</w:t>
      </w:r>
      <w:r w:rsidR="00CC1F12">
        <w:rPr>
          <w:b/>
          <w:lang w:val="en-US"/>
        </w:rPr>
        <w:t xml:space="preserve"> another popul</w:t>
      </w:r>
      <w:r w:rsidR="002E1952">
        <w:rPr>
          <w:b/>
          <w:lang w:val="en-US"/>
        </w:rPr>
        <w:t xml:space="preserve">ar casual gaming genre: </w:t>
      </w:r>
      <w:r w:rsidR="00D87415">
        <w:rPr>
          <w:b/>
          <w:lang w:val="en-US"/>
        </w:rPr>
        <w:t>f</w:t>
      </w:r>
      <w:r w:rsidR="002E1952">
        <w:rPr>
          <w:b/>
          <w:lang w:val="en-US"/>
        </w:rPr>
        <w:t>ashion.</w:t>
      </w:r>
    </w:p>
    <w:p w14:paraId="150FA311" w14:textId="77777777" w:rsidR="00571468" w:rsidRPr="002E1952" w:rsidRDefault="00571468" w:rsidP="00571468">
      <w:pPr>
        <w:pStyle w:val="NoSpacing"/>
        <w:rPr>
          <w:sz w:val="20"/>
          <w:szCs w:val="20"/>
          <w:lang w:val="en-US"/>
        </w:rPr>
      </w:pPr>
    </w:p>
    <w:p w14:paraId="13EF8770" w14:textId="723F1E1B" w:rsidR="002C2D80" w:rsidRDefault="00D3538E" w:rsidP="00571468">
      <w:pPr>
        <w:pStyle w:val="NoSpacing"/>
        <w:rPr>
          <w:sz w:val="20"/>
          <w:szCs w:val="20"/>
          <w:lang w:val="en-US"/>
        </w:rPr>
      </w:pPr>
      <w:r w:rsidRPr="00571468">
        <w:rPr>
          <w:b/>
          <w:lang w:val="en-US"/>
        </w:rPr>
        <w:t xml:space="preserve">A fashion game that gives </w:t>
      </w:r>
      <w:r w:rsidR="00D87415">
        <w:rPr>
          <w:b/>
          <w:lang w:val="en-US"/>
        </w:rPr>
        <w:t>players</w:t>
      </w:r>
      <w:r w:rsidR="00D87415" w:rsidRPr="00571468">
        <w:rPr>
          <w:b/>
          <w:lang w:val="en-US"/>
        </w:rPr>
        <w:t xml:space="preserve"> </w:t>
      </w:r>
      <w:r w:rsidRPr="00571468">
        <w:rPr>
          <w:b/>
          <w:lang w:val="en-US"/>
        </w:rPr>
        <w:t xml:space="preserve">a </w:t>
      </w:r>
      <w:r w:rsidR="0039393D" w:rsidRPr="00857AFA">
        <w:rPr>
          <w:b/>
          <w:i/>
          <w:lang w:val="en-US"/>
        </w:rPr>
        <w:t xml:space="preserve">Sex &amp; </w:t>
      </w:r>
      <w:r w:rsidRPr="00857AFA">
        <w:rPr>
          <w:b/>
          <w:i/>
          <w:lang w:val="en-US"/>
        </w:rPr>
        <w:t>the</w:t>
      </w:r>
      <w:r w:rsidR="00426BE1" w:rsidRPr="00857AFA">
        <w:rPr>
          <w:b/>
          <w:i/>
          <w:lang w:val="en-US"/>
        </w:rPr>
        <w:t xml:space="preserve"> City</w:t>
      </w:r>
      <w:r w:rsidR="00426BE1">
        <w:rPr>
          <w:b/>
          <w:lang w:val="en-US"/>
        </w:rPr>
        <w:t xml:space="preserve"> feeling</w:t>
      </w:r>
      <w:r w:rsidRPr="00571468">
        <w:rPr>
          <w:b/>
          <w:lang w:val="en-US"/>
        </w:rPr>
        <w:t>!</w:t>
      </w:r>
      <w:r w:rsidR="00571468">
        <w:rPr>
          <w:b/>
          <w:lang w:val="en-US"/>
        </w:rPr>
        <w:br/>
      </w:r>
      <w:r w:rsidR="0067307F">
        <w:rPr>
          <w:sz w:val="20"/>
          <w:szCs w:val="20"/>
          <w:lang w:val="en-US"/>
        </w:rPr>
        <w:t xml:space="preserve">In </w:t>
      </w:r>
      <w:r w:rsidR="00AF3CC3">
        <w:rPr>
          <w:sz w:val="20"/>
          <w:szCs w:val="20"/>
          <w:lang w:val="en-US"/>
        </w:rPr>
        <w:t xml:space="preserve">contrast </w:t>
      </w:r>
      <w:r w:rsidR="0067307F">
        <w:rPr>
          <w:sz w:val="20"/>
          <w:szCs w:val="20"/>
          <w:lang w:val="en-US"/>
        </w:rPr>
        <w:t xml:space="preserve">to Delicious, </w:t>
      </w:r>
      <w:r w:rsidR="00AF3CC3">
        <w:rPr>
          <w:sz w:val="20"/>
          <w:szCs w:val="20"/>
          <w:lang w:val="en-US"/>
        </w:rPr>
        <w:t>which has a storyline around</w:t>
      </w:r>
      <w:r w:rsidR="0067307F">
        <w:rPr>
          <w:sz w:val="20"/>
          <w:szCs w:val="20"/>
          <w:lang w:val="en-US"/>
        </w:rPr>
        <w:t xml:space="preserve"> food &amp; famil</w:t>
      </w:r>
      <w:r w:rsidR="00AF3CC3">
        <w:rPr>
          <w:sz w:val="20"/>
          <w:szCs w:val="20"/>
          <w:lang w:val="en-US"/>
        </w:rPr>
        <w:t>y</w:t>
      </w:r>
      <w:r w:rsidR="0067307F">
        <w:rPr>
          <w:sz w:val="20"/>
          <w:szCs w:val="20"/>
          <w:lang w:val="en-US"/>
        </w:rPr>
        <w:t xml:space="preserve">, </w:t>
      </w:r>
      <w:r w:rsidR="00305856">
        <w:rPr>
          <w:sz w:val="20"/>
          <w:szCs w:val="20"/>
          <w:lang w:val="en-US"/>
        </w:rPr>
        <w:t xml:space="preserve">their new brand, </w:t>
      </w:r>
      <w:r w:rsidR="0067307F">
        <w:rPr>
          <w:sz w:val="20"/>
          <w:szCs w:val="20"/>
          <w:lang w:val="en-US"/>
        </w:rPr>
        <w:t>Fabulous</w:t>
      </w:r>
      <w:r w:rsidR="00305856">
        <w:rPr>
          <w:sz w:val="20"/>
          <w:szCs w:val="20"/>
          <w:lang w:val="en-US"/>
        </w:rPr>
        <w:t>,</w:t>
      </w:r>
      <w:r w:rsidR="0067307F">
        <w:rPr>
          <w:sz w:val="20"/>
          <w:szCs w:val="20"/>
          <w:lang w:val="en-US"/>
        </w:rPr>
        <w:t xml:space="preserve"> </w:t>
      </w:r>
      <w:r w:rsidR="005E30BE">
        <w:rPr>
          <w:sz w:val="20"/>
          <w:szCs w:val="20"/>
          <w:lang w:val="en-US"/>
        </w:rPr>
        <w:t>relates</w:t>
      </w:r>
      <w:r w:rsidR="0067307F">
        <w:rPr>
          <w:sz w:val="20"/>
          <w:szCs w:val="20"/>
          <w:lang w:val="en-US"/>
        </w:rPr>
        <w:t xml:space="preserve"> to fashion</w:t>
      </w:r>
      <w:r w:rsidR="00E1457A">
        <w:rPr>
          <w:sz w:val="20"/>
          <w:szCs w:val="20"/>
          <w:lang w:val="en-US"/>
        </w:rPr>
        <w:t xml:space="preserve"> &amp; friendship</w:t>
      </w:r>
      <w:r w:rsidR="0067307F">
        <w:rPr>
          <w:sz w:val="20"/>
          <w:szCs w:val="20"/>
          <w:lang w:val="en-US"/>
        </w:rPr>
        <w:t>.</w:t>
      </w:r>
      <w:r w:rsidR="0067307F" w:rsidRPr="00571468">
        <w:rPr>
          <w:sz w:val="20"/>
          <w:szCs w:val="20"/>
          <w:lang w:val="en-US"/>
        </w:rPr>
        <w:t xml:space="preserve"> </w:t>
      </w:r>
      <w:r w:rsidR="002375B1">
        <w:rPr>
          <w:sz w:val="20"/>
          <w:szCs w:val="20"/>
          <w:lang w:val="en-US"/>
        </w:rPr>
        <w:t>The m</w:t>
      </w:r>
      <w:r w:rsidR="00D3476B">
        <w:rPr>
          <w:sz w:val="20"/>
          <w:szCs w:val="20"/>
          <w:lang w:val="en-US"/>
        </w:rPr>
        <w:t>ain character</w:t>
      </w:r>
      <w:r w:rsidR="002375B1">
        <w:rPr>
          <w:sz w:val="20"/>
          <w:szCs w:val="20"/>
          <w:lang w:val="en-US"/>
        </w:rPr>
        <w:t>,</w:t>
      </w:r>
      <w:r w:rsidR="00D3476B">
        <w:rPr>
          <w:sz w:val="20"/>
          <w:szCs w:val="20"/>
          <w:lang w:val="en-US"/>
        </w:rPr>
        <w:t xml:space="preserve"> Fabulous </w:t>
      </w:r>
      <w:r w:rsidR="004C4780">
        <w:rPr>
          <w:sz w:val="20"/>
          <w:szCs w:val="20"/>
          <w:lang w:val="en-US"/>
        </w:rPr>
        <w:t>Angela</w:t>
      </w:r>
      <w:r w:rsidR="002375B1">
        <w:rPr>
          <w:sz w:val="20"/>
          <w:szCs w:val="20"/>
          <w:lang w:val="en-US"/>
        </w:rPr>
        <w:t>,</w:t>
      </w:r>
      <w:r w:rsidR="004C4780">
        <w:rPr>
          <w:sz w:val="20"/>
          <w:szCs w:val="20"/>
          <w:lang w:val="en-US"/>
        </w:rPr>
        <w:t xml:space="preserve"> is </w:t>
      </w:r>
      <w:r w:rsidR="00D3476B">
        <w:rPr>
          <w:sz w:val="20"/>
          <w:szCs w:val="20"/>
          <w:lang w:val="en-US"/>
        </w:rPr>
        <w:t xml:space="preserve">Delicious </w:t>
      </w:r>
      <w:r w:rsidR="004C4780" w:rsidRPr="004C4780">
        <w:rPr>
          <w:sz w:val="20"/>
          <w:szCs w:val="20"/>
          <w:lang w:val="en-US"/>
        </w:rPr>
        <w:t>Emily’s slightly rebellious sister who had</w:t>
      </w:r>
      <w:r w:rsidR="002375B1">
        <w:rPr>
          <w:sz w:val="20"/>
          <w:szCs w:val="20"/>
          <w:lang w:val="en-US"/>
        </w:rPr>
        <w:t xml:space="preserve"> already</w:t>
      </w:r>
      <w:r w:rsidR="004C4780" w:rsidRPr="004C4780">
        <w:rPr>
          <w:sz w:val="20"/>
          <w:szCs w:val="20"/>
          <w:lang w:val="en-US"/>
        </w:rPr>
        <w:t xml:space="preserve"> made some appearances in</w:t>
      </w:r>
      <w:r w:rsidR="002375B1">
        <w:rPr>
          <w:sz w:val="20"/>
          <w:szCs w:val="20"/>
          <w:lang w:val="en-US"/>
        </w:rPr>
        <w:t xml:space="preserve"> the</w:t>
      </w:r>
      <w:r w:rsidR="004C4780" w:rsidRPr="004C4780">
        <w:rPr>
          <w:sz w:val="20"/>
          <w:szCs w:val="20"/>
          <w:lang w:val="en-US"/>
        </w:rPr>
        <w:t xml:space="preserve"> Delicious game</w:t>
      </w:r>
      <w:r w:rsidR="002375B1">
        <w:rPr>
          <w:sz w:val="20"/>
          <w:szCs w:val="20"/>
          <w:lang w:val="en-US"/>
        </w:rPr>
        <w:t xml:space="preserve"> series</w:t>
      </w:r>
      <w:r w:rsidR="004C4780" w:rsidRPr="004C4780">
        <w:rPr>
          <w:sz w:val="20"/>
          <w:szCs w:val="20"/>
          <w:lang w:val="en-US"/>
        </w:rPr>
        <w:t>.</w:t>
      </w:r>
      <w:r w:rsidR="00214D68">
        <w:rPr>
          <w:sz w:val="20"/>
          <w:szCs w:val="20"/>
          <w:lang w:val="en-US"/>
        </w:rPr>
        <w:t xml:space="preserve"> It’s Angela’s ultimate dream </w:t>
      </w:r>
      <w:r w:rsidR="00D3476B">
        <w:rPr>
          <w:sz w:val="20"/>
          <w:szCs w:val="20"/>
          <w:lang w:val="en-US"/>
        </w:rPr>
        <w:t xml:space="preserve">to become a </w:t>
      </w:r>
      <w:r w:rsidR="005E30BE">
        <w:rPr>
          <w:sz w:val="20"/>
          <w:szCs w:val="20"/>
          <w:lang w:val="en-US"/>
        </w:rPr>
        <w:t>well-</w:t>
      </w:r>
      <w:r w:rsidR="005E30BE" w:rsidRPr="00FD4194">
        <w:rPr>
          <w:sz w:val="20"/>
          <w:szCs w:val="20"/>
          <w:lang w:val="en-US"/>
        </w:rPr>
        <w:t>known</w:t>
      </w:r>
      <w:r w:rsidR="00D3476B" w:rsidRPr="00FD4194">
        <w:rPr>
          <w:sz w:val="20"/>
          <w:szCs w:val="20"/>
          <w:lang w:val="en-US"/>
        </w:rPr>
        <w:t xml:space="preserve"> fashion designer.</w:t>
      </w:r>
      <w:r w:rsidR="004C4780" w:rsidRPr="00FD4194">
        <w:rPr>
          <w:sz w:val="20"/>
          <w:szCs w:val="20"/>
          <w:lang w:val="en-US"/>
        </w:rPr>
        <w:t xml:space="preserve"> </w:t>
      </w:r>
      <w:r w:rsidR="00AF3CC3" w:rsidRPr="00FD4194">
        <w:rPr>
          <w:sz w:val="20"/>
          <w:szCs w:val="20"/>
          <w:lang w:val="en-US"/>
        </w:rPr>
        <w:t>The</w:t>
      </w:r>
      <w:r w:rsidR="0067307F" w:rsidRPr="00FD4194">
        <w:rPr>
          <w:sz w:val="20"/>
          <w:szCs w:val="20"/>
          <w:lang w:val="en-US"/>
        </w:rPr>
        <w:t xml:space="preserve"> </w:t>
      </w:r>
      <w:r w:rsidR="00802D41" w:rsidRPr="00FD4194">
        <w:rPr>
          <w:sz w:val="20"/>
          <w:szCs w:val="20"/>
          <w:lang w:val="en-US"/>
        </w:rPr>
        <w:t>creators wanted the</w:t>
      </w:r>
      <w:r w:rsidR="005A5E90" w:rsidRPr="00FD4194">
        <w:rPr>
          <w:sz w:val="20"/>
          <w:szCs w:val="20"/>
          <w:lang w:val="en-US"/>
        </w:rPr>
        <w:t xml:space="preserve"> entire</w:t>
      </w:r>
      <w:r w:rsidR="00802D41" w:rsidRPr="00FD4194">
        <w:rPr>
          <w:sz w:val="20"/>
          <w:szCs w:val="20"/>
          <w:lang w:val="en-US"/>
        </w:rPr>
        <w:t xml:space="preserve"> game </w:t>
      </w:r>
      <w:r w:rsidR="00E70DBD" w:rsidRPr="00FD4194">
        <w:rPr>
          <w:sz w:val="20"/>
          <w:szCs w:val="20"/>
          <w:lang w:val="en-US"/>
        </w:rPr>
        <w:t>to</w:t>
      </w:r>
      <w:r w:rsidR="002C2D80" w:rsidRPr="00FD4194">
        <w:rPr>
          <w:sz w:val="20"/>
          <w:szCs w:val="20"/>
          <w:lang w:val="en-US"/>
        </w:rPr>
        <w:t xml:space="preserve"> have</w:t>
      </w:r>
      <w:r w:rsidR="0067307F" w:rsidRPr="00FD4194">
        <w:rPr>
          <w:sz w:val="20"/>
          <w:szCs w:val="20"/>
          <w:lang w:val="en-US"/>
        </w:rPr>
        <w:t xml:space="preserve"> a true “Sex &amp;</w:t>
      </w:r>
      <w:r w:rsidR="00A171E3" w:rsidRPr="00FD4194">
        <w:rPr>
          <w:sz w:val="20"/>
          <w:szCs w:val="20"/>
          <w:lang w:val="en-US"/>
        </w:rPr>
        <w:t xml:space="preserve"> the City vibe</w:t>
      </w:r>
      <w:r w:rsidR="00AF3CC3" w:rsidRPr="00FD4194">
        <w:rPr>
          <w:sz w:val="20"/>
          <w:szCs w:val="20"/>
          <w:lang w:val="en-US"/>
        </w:rPr>
        <w:t>.</w:t>
      </w:r>
      <w:r w:rsidR="0067307F" w:rsidRPr="00FD4194">
        <w:rPr>
          <w:sz w:val="20"/>
          <w:szCs w:val="20"/>
          <w:lang w:val="en-US"/>
        </w:rPr>
        <w:t>”</w:t>
      </w:r>
      <w:r w:rsidR="00A171E3" w:rsidRPr="00FD4194">
        <w:rPr>
          <w:sz w:val="20"/>
          <w:szCs w:val="20"/>
          <w:lang w:val="en-US"/>
        </w:rPr>
        <w:t xml:space="preserve"> </w:t>
      </w:r>
      <w:r w:rsidR="004024C4" w:rsidRPr="00FD4194">
        <w:rPr>
          <w:sz w:val="20"/>
          <w:szCs w:val="20"/>
          <w:lang w:val="en-US"/>
        </w:rPr>
        <w:t>In t</w:t>
      </w:r>
      <w:r w:rsidR="00221A4D" w:rsidRPr="00FD4194">
        <w:rPr>
          <w:sz w:val="20"/>
          <w:szCs w:val="20"/>
          <w:lang w:val="en-US"/>
        </w:rPr>
        <w:t>erms of</w:t>
      </w:r>
      <w:r w:rsidR="003D59AB" w:rsidRPr="00FD4194">
        <w:rPr>
          <w:sz w:val="20"/>
          <w:szCs w:val="20"/>
          <w:lang w:val="en-US"/>
        </w:rPr>
        <w:t xml:space="preserve"> gameplay</w:t>
      </w:r>
      <w:r w:rsidR="0039393D" w:rsidRPr="00FD4194">
        <w:rPr>
          <w:sz w:val="20"/>
          <w:szCs w:val="20"/>
          <w:lang w:val="en-US"/>
        </w:rPr>
        <w:t xml:space="preserve"> </w:t>
      </w:r>
      <w:r w:rsidR="00AB0494" w:rsidRPr="00FD4194">
        <w:rPr>
          <w:sz w:val="20"/>
          <w:szCs w:val="20"/>
          <w:lang w:val="en-US"/>
        </w:rPr>
        <w:t>GameH</w:t>
      </w:r>
      <w:r w:rsidR="002375B1" w:rsidRPr="00FD4194">
        <w:rPr>
          <w:sz w:val="20"/>
          <w:szCs w:val="20"/>
          <w:lang w:val="en-US"/>
        </w:rPr>
        <w:t xml:space="preserve">ouse’s developers </w:t>
      </w:r>
      <w:r w:rsidR="00A171E3" w:rsidRPr="00FD4194">
        <w:rPr>
          <w:sz w:val="20"/>
          <w:szCs w:val="20"/>
          <w:lang w:val="en-US"/>
        </w:rPr>
        <w:t>had</w:t>
      </w:r>
      <w:r w:rsidR="0039393D" w:rsidRPr="00FD4194">
        <w:rPr>
          <w:sz w:val="20"/>
          <w:szCs w:val="20"/>
          <w:lang w:val="en-US"/>
        </w:rPr>
        <w:t xml:space="preserve"> to </w:t>
      </w:r>
      <w:r w:rsidR="00D3476B" w:rsidRPr="00FD4194">
        <w:rPr>
          <w:sz w:val="20"/>
          <w:szCs w:val="20"/>
          <w:lang w:val="en-US"/>
        </w:rPr>
        <w:t>discover</w:t>
      </w:r>
      <w:r w:rsidR="00221A4D" w:rsidRPr="00FD4194">
        <w:rPr>
          <w:sz w:val="20"/>
          <w:szCs w:val="20"/>
          <w:lang w:val="en-US"/>
        </w:rPr>
        <w:t xml:space="preserve"> </w:t>
      </w:r>
      <w:r w:rsidR="004024C4" w:rsidRPr="00FD4194">
        <w:rPr>
          <w:sz w:val="20"/>
          <w:szCs w:val="20"/>
          <w:lang w:val="en-US"/>
        </w:rPr>
        <w:t>many</w:t>
      </w:r>
      <w:r w:rsidR="00F8742D" w:rsidRPr="00FD4194">
        <w:rPr>
          <w:sz w:val="20"/>
          <w:szCs w:val="20"/>
          <w:lang w:val="en-US"/>
        </w:rPr>
        <w:t xml:space="preserve"> </w:t>
      </w:r>
      <w:r w:rsidR="00CD1D65" w:rsidRPr="00FD4194">
        <w:rPr>
          <w:sz w:val="20"/>
          <w:szCs w:val="20"/>
          <w:lang w:val="en-US"/>
        </w:rPr>
        <w:t>possibilities</w:t>
      </w:r>
      <w:r w:rsidR="00221A4D" w:rsidRPr="00FD4194">
        <w:rPr>
          <w:sz w:val="20"/>
          <w:szCs w:val="20"/>
          <w:lang w:val="en-US"/>
        </w:rPr>
        <w:t xml:space="preserve"> </w:t>
      </w:r>
      <w:r w:rsidR="002375B1" w:rsidRPr="00FD4194">
        <w:rPr>
          <w:sz w:val="20"/>
          <w:szCs w:val="20"/>
          <w:lang w:val="en-US"/>
        </w:rPr>
        <w:t>in order to create this vibe</w:t>
      </w:r>
      <w:r w:rsidR="003D59AB" w:rsidRPr="00FD4194">
        <w:rPr>
          <w:sz w:val="20"/>
          <w:szCs w:val="20"/>
          <w:lang w:val="en-US"/>
        </w:rPr>
        <w:t xml:space="preserve">. </w:t>
      </w:r>
      <w:r w:rsidR="00602789" w:rsidRPr="00FD4194">
        <w:rPr>
          <w:sz w:val="20"/>
          <w:szCs w:val="20"/>
          <w:lang w:val="en-US"/>
        </w:rPr>
        <w:t xml:space="preserve"> For instance they needed to come up with </w:t>
      </w:r>
      <w:r w:rsidR="00A42BAF" w:rsidRPr="00FD4194">
        <w:rPr>
          <w:sz w:val="20"/>
          <w:szCs w:val="20"/>
          <w:lang w:val="en-US"/>
        </w:rPr>
        <w:t xml:space="preserve">lots of </w:t>
      </w:r>
      <w:r w:rsidR="00F8742D" w:rsidRPr="00FD4194">
        <w:rPr>
          <w:sz w:val="20"/>
          <w:szCs w:val="20"/>
          <w:lang w:val="en-US"/>
        </w:rPr>
        <w:t xml:space="preserve">new </w:t>
      </w:r>
      <w:r w:rsidR="00602789" w:rsidRPr="00FD4194">
        <w:rPr>
          <w:sz w:val="20"/>
          <w:szCs w:val="20"/>
          <w:lang w:val="en-US"/>
        </w:rPr>
        <w:t xml:space="preserve">products, </w:t>
      </w:r>
      <w:r w:rsidR="00A42BAF" w:rsidRPr="00FD4194">
        <w:rPr>
          <w:sz w:val="20"/>
          <w:szCs w:val="20"/>
          <w:lang w:val="en-US"/>
        </w:rPr>
        <w:t>dress designs</w:t>
      </w:r>
      <w:r w:rsidR="00602789" w:rsidRPr="00FD4194">
        <w:rPr>
          <w:sz w:val="20"/>
          <w:szCs w:val="20"/>
          <w:lang w:val="en-US"/>
        </w:rPr>
        <w:t xml:space="preserve">, and </w:t>
      </w:r>
      <w:r w:rsidR="000107F4" w:rsidRPr="00FD4194">
        <w:rPr>
          <w:sz w:val="20"/>
          <w:szCs w:val="20"/>
          <w:lang w:val="en-US"/>
        </w:rPr>
        <w:t xml:space="preserve">hip </w:t>
      </w:r>
      <w:r w:rsidR="002716CF" w:rsidRPr="00FD4194">
        <w:rPr>
          <w:sz w:val="20"/>
          <w:szCs w:val="20"/>
          <w:lang w:val="en-US"/>
        </w:rPr>
        <w:t>locations that</w:t>
      </w:r>
      <w:r w:rsidR="00A42BAF" w:rsidRPr="00FD4194">
        <w:rPr>
          <w:sz w:val="20"/>
          <w:szCs w:val="20"/>
          <w:lang w:val="en-US"/>
        </w:rPr>
        <w:t xml:space="preserve"> express the </w:t>
      </w:r>
      <w:r w:rsidR="00602789" w:rsidRPr="00FD4194">
        <w:rPr>
          <w:sz w:val="20"/>
          <w:szCs w:val="20"/>
          <w:lang w:val="en-US"/>
        </w:rPr>
        <w:t>fashion</w:t>
      </w:r>
      <w:r w:rsidR="00A42BAF" w:rsidRPr="00FD4194">
        <w:rPr>
          <w:sz w:val="20"/>
          <w:szCs w:val="20"/>
          <w:lang w:val="en-US"/>
        </w:rPr>
        <w:t xml:space="preserve"> feeling</w:t>
      </w:r>
      <w:r w:rsidR="00602789" w:rsidRPr="00FD4194">
        <w:rPr>
          <w:sz w:val="20"/>
          <w:szCs w:val="20"/>
          <w:lang w:val="en-US"/>
        </w:rPr>
        <w:t>.</w:t>
      </w:r>
      <w:r w:rsidR="00602789">
        <w:rPr>
          <w:sz w:val="20"/>
          <w:szCs w:val="20"/>
          <w:lang w:val="en-US"/>
        </w:rPr>
        <w:t xml:space="preserve"> </w:t>
      </w:r>
      <w:r w:rsidR="00963F5D" w:rsidRPr="00571468">
        <w:rPr>
          <w:sz w:val="20"/>
          <w:szCs w:val="20"/>
          <w:lang w:val="en-US"/>
        </w:rPr>
        <w:t xml:space="preserve">Hector Padilla, Fabulous Studio Director, </w:t>
      </w:r>
      <w:r w:rsidR="004C4780">
        <w:rPr>
          <w:sz w:val="20"/>
          <w:szCs w:val="20"/>
          <w:lang w:val="en-US"/>
        </w:rPr>
        <w:t xml:space="preserve">about producing </w:t>
      </w:r>
      <w:r w:rsidR="0022676B">
        <w:rPr>
          <w:sz w:val="20"/>
          <w:szCs w:val="20"/>
          <w:lang w:val="en-US"/>
        </w:rPr>
        <w:t>Fashi</w:t>
      </w:r>
      <w:r w:rsidR="00B538B3">
        <w:rPr>
          <w:sz w:val="20"/>
          <w:szCs w:val="20"/>
          <w:lang w:val="en-US"/>
        </w:rPr>
        <w:t>on Fever:</w:t>
      </w:r>
    </w:p>
    <w:p w14:paraId="672B995E" w14:textId="77777777" w:rsidR="002C2D80" w:rsidRDefault="002C2D80" w:rsidP="00571468">
      <w:pPr>
        <w:pStyle w:val="NoSpacing"/>
        <w:rPr>
          <w:sz w:val="20"/>
          <w:szCs w:val="20"/>
          <w:lang w:val="en-US"/>
        </w:rPr>
      </w:pPr>
    </w:p>
    <w:p w14:paraId="0EA7A882" w14:textId="4B8581D8" w:rsidR="00221A4D" w:rsidRPr="00571468" w:rsidRDefault="00221A4D" w:rsidP="002C2D80">
      <w:pPr>
        <w:pStyle w:val="NoSpacing"/>
        <w:jc w:val="center"/>
        <w:rPr>
          <w:b/>
          <w:sz w:val="20"/>
          <w:szCs w:val="20"/>
          <w:lang w:val="en-US"/>
        </w:rPr>
      </w:pPr>
      <w:r w:rsidRPr="00571468">
        <w:rPr>
          <w:i/>
          <w:sz w:val="20"/>
          <w:szCs w:val="20"/>
          <w:lang w:val="en-US"/>
        </w:rPr>
        <w:t>“</w:t>
      </w:r>
      <w:r w:rsidR="00C92E31" w:rsidRPr="00571468">
        <w:rPr>
          <w:i/>
          <w:sz w:val="20"/>
          <w:szCs w:val="20"/>
          <w:lang w:val="en-US"/>
        </w:rPr>
        <w:t xml:space="preserve">The biggest challenge </w:t>
      </w:r>
      <w:r w:rsidR="00222105">
        <w:rPr>
          <w:i/>
          <w:sz w:val="20"/>
          <w:szCs w:val="20"/>
          <w:lang w:val="en-US"/>
        </w:rPr>
        <w:t>with</w:t>
      </w:r>
      <w:r w:rsidR="00222105" w:rsidRPr="00571468">
        <w:rPr>
          <w:i/>
          <w:sz w:val="20"/>
          <w:szCs w:val="20"/>
          <w:lang w:val="en-US"/>
        </w:rPr>
        <w:t xml:space="preserve"> </w:t>
      </w:r>
      <w:r w:rsidR="00A42BAF">
        <w:rPr>
          <w:i/>
          <w:sz w:val="20"/>
          <w:szCs w:val="20"/>
          <w:lang w:val="en-US"/>
        </w:rPr>
        <w:t xml:space="preserve">making a game about </w:t>
      </w:r>
      <w:r w:rsidR="00FD4194">
        <w:rPr>
          <w:i/>
          <w:sz w:val="20"/>
          <w:szCs w:val="20"/>
          <w:lang w:val="en-US"/>
        </w:rPr>
        <w:t>fashion</w:t>
      </w:r>
      <w:r w:rsidR="00A42BAF">
        <w:rPr>
          <w:i/>
          <w:sz w:val="20"/>
          <w:szCs w:val="20"/>
          <w:lang w:val="en-US"/>
        </w:rPr>
        <w:t xml:space="preserve">, </w:t>
      </w:r>
      <w:r w:rsidR="00222105">
        <w:rPr>
          <w:i/>
          <w:sz w:val="20"/>
          <w:szCs w:val="20"/>
          <w:lang w:val="en-US"/>
        </w:rPr>
        <w:t>was</w:t>
      </w:r>
      <w:r w:rsidR="00C92E31" w:rsidRPr="00571468">
        <w:rPr>
          <w:i/>
          <w:sz w:val="20"/>
          <w:szCs w:val="20"/>
          <w:lang w:val="en-US"/>
        </w:rPr>
        <w:t xml:space="preserve"> remaining true to what our players already love about Delicious.</w:t>
      </w:r>
      <w:r w:rsidR="00963F5D" w:rsidRPr="00571468">
        <w:rPr>
          <w:i/>
          <w:sz w:val="20"/>
          <w:szCs w:val="20"/>
          <w:lang w:val="en-US"/>
        </w:rPr>
        <w:t xml:space="preserve"> </w:t>
      </w:r>
      <w:r w:rsidRPr="00571468">
        <w:rPr>
          <w:i/>
          <w:sz w:val="20"/>
          <w:szCs w:val="20"/>
          <w:lang w:val="en-US"/>
        </w:rPr>
        <w:t>W</w:t>
      </w:r>
      <w:r w:rsidR="00963F5D" w:rsidRPr="00571468">
        <w:rPr>
          <w:rFonts w:eastAsia="Times New Roman" w:cs="Tahoma"/>
          <w:i/>
          <w:color w:val="000000"/>
          <w:sz w:val="20"/>
          <w:szCs w:val="20"/>
          <w:lang w:val="en-US"/>
        </w:rPr>
        <w:t>ith cooking it is</w:t>
      </w:r>
      <w:r w:rsidR="00D318F6">
        <w:rPr>
          <w:rFonts w:eastAsia="Times New Roman" w:cs="Tahoma"/>
          <w:i/>
          <w:color w:val="000000"/>
          <w:sz w:val="20"/>
          <w:szCs w:val="20"/>
          <w:lang w:val="en-US"/>
        </w:rPr>
        <w:t xml:space="preserve"> so obvious how you can prepare</w:t>
      </w:r>
      <w:r w:rsidRPr="00571468">
        <w:rPr>
          <w:rFonts w:eastAsia="Times New Roman" w:cs="Tahoma"/>
          <w:i/>
          <w:color w:val="000000"/>
          <w:sz w:val="20"/>
          <w:szCs w:val="20"/>
          <w:lang w:val="en-US"/>
        </w:rPr>
        <w:t xml:space="preserve"> many recipes </w:t>
      </w:r>
      <w:r w:rsidR="00963F5D" w:rsidRPr="00571468">
        <w:rPr>
          <w:rFonts w:eastAsia="Times New Roman" w:cs="Tahoma"/>
          <w:i/>
          <w:color w:val="000000"/>
          <w:sz w:val="20"/>
          <w:szCs w:val="20"/>
          <w:lang w:val="en-US"/>
        </w:rPr>
        <w:t xml:space="preserve">with different </w:t>
      </w:r>
      <w:r w:rsidR="00D318F6">
        <w:rPr>
          <w:rFonts w:eastAsia="Times New Roman" w:cs="Tahoma"/>
          <w:i/>
          <w:color w:val="000000"/>
          <w:sz w:val="20"/>
          <w:szCs w:val="20"/>
          <w:lang w:val="en-US"/>
        </w:rPr>
        <w:t>ingredients</w:t>
      </w:r>
      <w:r w:rsidR="00963F5D" w:rsidRPr="00571468">
        <w:rPr>
          <w:rFonts w:eastAsia="Times New Roman" w:cs="Tahoma"/>
          <w:i/>
          <w:color w:val="000000"/>
          <w:sz w:val="20"/>
          <w:szCs w:val="20"/>
          <w:lang w:val="en-US"/>
        </w:rPr>
        <w:t>. Y</w:t>
      </w:r>
      <w:r w:rsidR="00FD4194">
        <w:rPr>
          <w:rFonts w:eastAsia="Times New Roman" w:cs="Tahoma"/>
          <w:i/>
          <w:color w:val="000000"/>
          <w:sz w:val="20"/>
          <w:szCs w:val="20"/>
          <w:lang w:val="en-US"/>
        </w:rPr>
        <w:t>et with fashion we’</w:t>
      </w:r>
      <w:r w:rsidRPr="00571468">
        <w:rPr>
          <w:rFonts w:eastAsia="Times New Roman" w:cs="Tahoma"/>
          <w:i/>
          <w:color w:val="000000"/>
          <w:sz w:val="20"/>
          <w:szCs w:val="20"/>
          <w:lang w:val="en-US"/>
        </w:rPr>
        <w:t>ve had the challenge to create</w:t>
      </w:r>
      <w:r w:rsidR="00FD4194">
        <w:rPr>
          <w:rFonts w:eastAsia="Times New Roman" w:cs="Tahoma"/>
          <w:i/>
          <w:color w:val="000000"/>
          <w:sz w:val="20"/>
          <w:szCs w:val="20"/>
          <w:lang w:val="en-US"/>
        </w:rPr>
        <w:t xml:space="preserve"> new engaging </w:t>
      </w:r>
      <w:r w:rsidR="00D318F6">
        <w:rPr>
          <w:rFonts w:eastAsia="Times New Roman" w:cs="Tahoma"/>
          <w:i/>
          <w:color w:val="000000"/>
          <w:sz w:val="20"/>
          <w:szCs w:val="20"/>
          <w:lang w:val="en-US"/>
        </w:rPr>
        <w:t>gameplay with specific items of clothing and accessories.</w:t>
      </w:r>
      <w:r w:rsidRPr="00571468">
        <w:rPr>
          <w:rFonts w:eastAsia="Times New Roman" w:cs="Tahoma"/>
          <w:i/>
          <w:color w:val="000000"/>
          <w:sz w:val="20"/>
          <w:szCs w:val="20"/>
          <w:lang w:val="en-US"/>
        </w:rPr>
        <w:t>”</w:t>
      </w:r>
    </w:p>
    <w:p w14:paraId="50F83248" w14:textId="77777777" w:rsidR="00571468" w:rsidRPr="00571468" w:rsidRDefault="00571468" w:rsidP="00571468">
      <w:pPr>
        <w:pStyle w:val="NoSpacing"/>
        <w:rPr>
          <w:b/>
          <w:sz w:val="20"/>
          <w:szCs w:val="20"/>
          <w:lang w:val="en-US"/>
        </w:rPr>
      </w:pPr>
    </w:p>
    <w:p w14:paraId="5CADD0B1" w14:textId="30823CCF" w:rsidR="00C92E31" w:rsidRPr="00571468" w:rsidRDefault="00D87415" w:rsidP="00571468">
      <w:pPr>
        <w:pStyle w:val="NoSpacing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GameHouse</w:t>
      </w:r>
      <w:r w:rsidR="00A42BAF">
        <w:rPr>
          <w:sz w:val="20"/>
          <w:szCs w:val="20"/>
          <w:lang w:val="en-US"/>
        </w:rPr>
        <w:t>’s</w:t>
      </w:r>
      <w:r>
        <w:rPr>
          <w:sz w:val="20"/>
          <w:szCs w:val="20"/>
          <w:lang w:val="en-US"/>
        </w:rPr>
        <w:t xml:space="preserve"> developers </w:t>
      </w:r>
      <w:r w:rsidR="00214D68">
        <w:rPr>
          <w:sz w:val="20"/>
          <w:szCs w:val="20"/>
          <w:lang w:val="en-US"/>
        </w:rPr>
        <w:t xml:space="preserve">first </w:t>
      </w:r>
      <w:r w:rsidR="005916C9">
        <w:rPr>
          <w:sz w:val="20"/>
          <w:szCs w:val="20"/>
          <w:lang w:val="en-US"/>
        </w:rPr>
        <w:t xml:space="preserve">tested </w:t>
      </w:r>
      <w:r>
        <w:rPr>
          <w:sz w:val="20"/>
          <w:szCs w:val="20"/>
          <w:lang w:val="en-US"/>
        </w:rPr>
        <w:t>the fashion game concept in</w:t>
      </w:r>
      <w:r w:rsidR="00857AFA">
        <w:rPr>
          <w:sz w:val="20"/>
          <w:szCs w:val="20"/>
          <w:lang w:val="en-US"/>
        </w:rPr>
        <w:t xml:space="preserve"> </w:t>
      </w:r>
      <w:r w:rsidR="00AB0494">
        <w:rPr>
          <w:sz w:val="20"/>
          <w:szCs w:val="20"/>
          <w:lang w:val="en-US"/>
        </w:rPr>
        <w:t xml:space="preserve">a </w:t>
      </w:r>
      <w:r w:rsidR="0022676B">
        <w:rPr>
          <w:sz w:val="20"/>
          <w:szCs w:val="20"/>
          <w:lang w:val="en-US"/>
        </w:rPr>
        <w:t>4-level mini-game</w:t>
      </w:r>
      <w:r w:rsidR="00D3476B">
        <w:rPr>
          <w:sz w:val="20"/>
          <w:szCs w:val="20"/>
          <w:lang w:val="en-US"/>
        </w:rPr>
        <w:t>:</w:t>
      </w:r>
      <w:r w:rsidR="00B538B3">
        <w:rPr>
          <w:sz w:val="20"/>
          <w:szCs w:val="20"/>
          <w:lang w:val="en-US"/>
        </w:rPr>
        <w:t xml:space="preserve"> </w:t>
      </w:r>
      <w:r w:rsidR="009E573C" w:rsidRPr="00602789">
        <w:rPr>
          <w:i/>
          <w:sz w:val="20"/>
          <w:szCs w:val="20"/>
          <w:lang w:val="en-US"/>
        </w:rPr>
        <w:t>Fabu</w:t>
      </w:r>
      <w:r w:rsidR="00CD1D65" w:rsidRPr="00602789">
        <w:rPr>
          <w:i/>
          <w:sz w:val="20"/>
          <w:szCs w:val="20"/>
          <w:lang w:val="en-US"/>
        </w:rPr>
        <w:t>lous - Angela’s Sweet R</w:t>
      </w:r>
      <w:r w:rsidR="009E573C" w:rsidRPr="00602789">
        <w:rPr>
          <w:i/>
          <w:sz w:val="20"/>
          <w:szCs w:val="20"/>
          <w:lang w:val="en-US"/>
        </w:rPr>
        <w:t>evenge</w:t>
      </w:r>
      <w:r w:rsidR="0022676B">
        <w:rPr>
          <w:sz w:val="20"/>
          <w:szCs w:val="20"/>
          <w:lang w:val="en-US"/>
        </w:rPr>
        <w:t xml:space="preserve">. </w:t>
      </w:r>
      <w:r w:rsidR="009E573C">
        <w:rPr>
          <w:sz w:val="20"/>
          <w:szCs w:val="20"/>
          <w:lang w:val="en-US"/>
        </w:rPr>
        <w:t xml:space="preserve">Fans and professionals showed their excitement </w:t>
      </w:r>
      <w:r>
        <w:rPr>
          <w:sz w:val="20"/>
          <w:szCs w:val="20"/>
          <w:lang w:val="en-US"/>
        </w:rPr>
        <w:t xml:space="preserve">by giving it </w:t>
      </w:r>
      <w:r w:rsidR="009E573C">
        <w:rPr>
          <w:sz w:val="20"/>
          <w:szCs w:val="20"/>
          <w:lang w:val="en-US"/>
        </w:rPr>
        <w:t xml:space="preserve">a 4.5 star rating in the app stores </w:t>
      </w:r>
      <w:r>
        <w:rPr>
          <w:sz w:val="20"/>
          <w:szCs w:val="20"/>
          <w:lang w:val="en-US"/>
        </w:rPr>
        <w:t>as well as</w:t>
      </w:r>
      <w:r w:rsidR="00857AFA">
        <w:rPr>
          <w:sz w:val="20"/>
          <w:szCs w:val="20"/>
          <w:lang w:val="en-US"/>
        </w:rPr>
        <w:t xml:space="preserve"> </w:t>
      </w:r>
      <w:r w:rsidR="009E573C">
        <w:rPr>
          <w:sz w:val="20"/>
          <w:szCs w:val="20"/>
          <w:lang w:val="en-US"/>
        </w:rPr>
        <w:t xml:space="preserve">a nomination for </w:t>
      </w:r>
      <w:r w:rsidR="000A4F4C">
        <w:rPr>
          <w:sz w:val="20"/>
          <w:szCs w:val="20"/>
          <w:lang w:val="en-US"/>
        </w:rPr>
        <w:t xml:space="preserve">the </w:t>
      </w:r>
      <w:r w:rsidR="000A4F4C" w:rsidRPr="00602789">
        <w:rPr>
          <w:i/>
          <w:sz w:val="20"/>
          <w:szCs w:val="20"/>
          <w:lang w:val="en-US"/>
        </w:rPr>
        <w:t>Best Casual Entertainment</w:t>
      </w:r>
      <w:r w:rsidR="00CD1D65" w:rsidRPr="00602789">
        <w:rPr>
          <w:i/>
          <w:sz w:val="20"/>
          <w:szCs w:val="20"/>
          <w:lang w:val="en-US"/>
        </w:rPr>
        <w:t xml:space="preserve"> G</w:t>
      </w:r>
      <w:r w:rsidR="009E573C" w:rsidRPr="00602789">
        <w:rPr>
          <w:i/>
          <w:sz w:val="20"/>
          <w:szCs w:val="20"/>
          <w:lang w:val="en-US"/>
        </w:rPr>
        <w:t>ame</w:t>
      </w:r>
      <w:r w:rsidR="009E573C">
        <w:rPr>
          <w:sz w:val="20"/>
          <w:szCs w:val="20"/>
          <w:lang w:val="en-US"/>
        </w:rPr>
        <w:t xml:space="preserve"> at the Dutch Game Awards. </w:t>
      </w:r>
      <w:r w:rsidR="00CD1D65">
        <w:rPr>
          <w:sz w:val="20"/>
          <w:szCs w:val="20"/>
          <w:lang w:val="en-US"/>
        </w:rPr>
        <w:t>Hence, a</w:t>
      </w:r>
      <w:r w:rsidR="00571468">
        <w:rPr>
          <w:sz w:val="20"/>
          <w:szCs w:val="20"/>
          <w:lang w:val="en-US"/>
        </w:rPr>
        <w:t xml:space="preserve"> 90-level sequel</w:t>
      </w:r>
      <w:r w:rsidR="00D3476B">
        <w:rPr>
          <w:sz w:val="20"/>
          <w:szCs w:val="20"/>
          <w:lang w:val="en-US"/>
        </w:rPr>
        <w:t xml:space="preserve"> was the most logical next step.</w:t>
      </w:r>
    </w:p>
    <w:p w14:paraId="132BFCA8" w14:textId="1899098A" w:rsidR="003D59AB" w:rsidRPr="00571468" w:rsidRDefault="00571468" w:rsidP="00571468">
      <w:pPr>
        <w:pStyle w:val="NoSpacing"/>
        <w:rPr>
          <w:b/>
          <w:sz w:val="20"/>
          <w:szCs w:val="20"/>
          <w:lang w:val="en-US"/>
        </w:rPr>
      </w:pPr>
      <w:r>
        <w:rPr>
          <w:b/>
          <w:lang w:val="en-US"/>
        </w:rPr>
        <w:br/>
      </w:r>
      <w:r w:rsidR="00D87415">
        <w:rPr>
          <w:sz w:val="20"/>
          <w:szCs w:val="20"/>
          <w:lang w:val="en-US"/>
        </w:rPr>
        <w:t xml:space="preserve">The story behind </w:t>
      </w:r>
      <w:r w:rsidR="003D59AB" w:rsidRPr="00571468">
        <w:rPr>
          <w:sz w:val="20"/>
          <w:szCs w:val="20"/>
          <w:lang w:val="en-US"/>
        </w:rPr>
        <w:t>Angela</w:t>
      </w:r>
      <w:r w:rsidR="00963F5D" w:rsidRPr="00571468">
        <w:rPr>
          <w:sz w:val="20"/>
          <w:szCs w:val="20"/>
          <w:lang w:val="en-US"/>
        </w:rPr>
        <w:t xml:space="preserve">’s first </w:t>
      </w:r>
      <w:r w:rsidR="009E573C">
        <w:rPr>
          <w:sz w:val="20"/>
          <w:szCs w:val="20"/>
          <w:lang w:val="en-US"/>
        </w:rPr>
        <w:t xml:space="preserve">full </w:t>
      </w:r>
      <w:r w:rsidR="00963F5D" w:rsidRPr="00571468">
        <w:rPr>
          <w:sz w:val="20"/>
          <w:szCs w:val="20"/>
          <w:lang w:val="en-US"/>
        </w:rPr>
        <w:t>game, Fabulous –</w:t>
      </w:r>
      <w:r w:rsidR="00A23114">
        <w:rPr>
          <w:sz w:val="20"/>
          <w:szCs w:val="20"/>
          <w:lang w:val="en-US"/>
        </w:rPr>
        <w:t xml:space="preserve"> Angela’s Fashion Fever, </w:t>
      </w:r>
      <w:r w:rsidR="00D87415">
        <w:rPr>
          <w:sz w:val="20"/>
          <w:szCs w:val="20"/>
          <w:lang w:val="en-US"/>
        </w:rPr>
        <w:t>begins</w:t>
      </w:r>
      <w:r w:rsidR="008465CB" w:rsidRPr="00571468">
        <w:rPr>
          <w:sz w:val="20"/>
          <w:szCs w:val="20"/>
          <w:lang w:val="en-US"/>
        </w:rPr>
        <w:t xml:space="preserve"> with Angela being picked for</w:t>
      </w:r>
      <w:r w:rsidR="00963F5D" w:rsidRPr="00571468">
        <w:rPr>
          <w:sz w:val="20"/>
          <w:szCs w:val="20"/>
          <w:lang w:val="en-US"/>
        </w:rPr>
        <w:t xml:space="preserve"> the fashion </w:t>
      </w:r>
      <w:r w:rsidR="004C6465" w:rsidRPr="00571468">
        <w:rPr>
          <w:sz w:val="20"/>
          <w:szCs w:val="20"/>
          <w:lang w:val="en-US"/>
        </w:rPr>
        <w:t xml:space="preserve">design </w:t>
      </w:r>
      <w:r w:rsidR="009D3336">
        <w:rPr>
          <w:sz w:val="20"/>
          <w:szCs w:val="20"/>
          <w:lang w:val="en-US"/>
        </w:rPr>
        <w:t xml:space="preserve">contest of the century. </w:t>
      </w:r>
      <w:r w:rsidR="008465CB" w:rsidRPr="00571468">
        <w:rPr>
          <w:sz w:val="20"/>
          <w:szCs w:val="20"/>
          <w:lang w:val="en-US"/>
        </w:rPr>
        <w:t>She</w:t>
      </w:r>
      <w:r w:rsidR="003D59AB" w:rsidRPr="00571468">
        <w:rPr>
          <w:sz w:val="20"/>
          <w:szCs w:val="20"/>
          <w:lang w:val="en-US"/>
        </w:rPr>
        <w:t xml:space="preserve"> revels in a world of glamourous parties,</w:t>
      </w:r>
      <w:r w:rsidR="00602789">
        <w:rPr>
          <w:sz w:val="20"/>
          <w:szCs w:val="20"/>
          <w:lang w:val="en-US"/>
        </w:rPr>
        <w:t xml:space="preserve"> celebrities, and fancy hotels</w:t>
      </w:r>
      <w:r w:rsidR="003D59AB" w:rsidRPr="00571468">
        <w:rPr>
          <w:sz w:val="20"/>
          <w:szCs w:val="20"/>
          <w:lang w:val="en-US"/>
        </w:rPr>
        <w:t xml:space="preserve">. </w:t>
      </w:r>
      <w:r w:rsidR="008465CB" w:rsidRPr="00571468">
        <w:rPr>
          <w:sz w:val="20"/>
          <w:szCs w:val="20"/>
          <w:lang w:val="en-US"/>
        </w:rPr>
        <w:t xml:space="preserve">But in the famous fashion industry, nothing is what it seems </w:t>
      </w:r>
      <w:r w:rsidR="006E05F5" w:rsidRPr="00571468">
        <w:rPr>
          <w:sz w:val="20"/>
          <w:szCs w:val="20"/>
          <w:lang w:val="en-US"/>
        </w:rPr>
        <w:t xml:space="preserve">and she’ll have to show </w:t>
      </w:r>
      <w:r w:rsidR="004C6465" w:rsidRPr="00571468">
        <w:rPr>
          <w:sz w:val="20"/>
          <w:szCs w:val="20"/>
          <w:lang w:val="en-US"/>
        </w:rPr>
        <w:t xml:space="preserve">her </w:t>
      </w:r>
      <w:r w:rsidR="006E05F5" w:rsidRPr="00571468">
        <w:rPr>
          <w:sz w:val="20"/>
          <w:szCs w:val="20"/>
          <w:lang w:val="en-US"/>
        </w:rPr>
        <w:t xml:space="preserve">strength to uphold herself. </w:t>
      </w:r>
      <w:r w:rsidR="009D3336">
        <w:rPr>
          <w:sz w:val="20"/>
          <w:szCs w:val="20"/>
          <w:lang w:val="en-US"/>
        </w:rPr>
        <w:t xml:space="preserve">Players will </w:t>
      </w:r>
      <w:r w:rsidR="00C974AC">
        <w:rPr>
          <w:sz w:val="20"/>
          <w:szCs w:val="20"/>
          <w:lang w:val="en-US"/>
        </w:rPr>
        <w:t>travel the world</w:t>
      </w:r>
      <w:r w:rsidR="005E30BE">
        <w:rPr>
          <w:sz w:val="20"/>
          <w:szCs w:val="20"/>
          <w:lang w:val="en-US"/>
        </w:rPr>
        <w:t xml:space="preserve"> through 90 levels</w:t>
      </w:r>
      <w:r w:rsidR="009D3336">
        <w:rPr>
          <w:sz w:val="20"/>
          <w:szCs w:val="20"/>
          <w:lang w:val="en-US"/>
        </w:rPr>
        <w:t>,</w:t>
      </w:r>
      <w:r w:rsidR="005E30BE">
        <w:rPr>
          <w:sz w:val="20"/>
          <w:szCs w:val="20"/>
          <w:lang w:val="en-US"/>
        </w:rPr>
        <w:t xml:space="preserve"> design sensational dresses, and complete many exciting challenges</w:t>
      </w:r>
      <w:r w:rsidR="009D3336">
        <w:rPr>
          <w:sz w:val="20"/>
          <w:szCs w:val="20"/>
          <w:lang w:val="en-US"/>
        </w:rPr>
        <w:t>.</w:t>
      </w:r>
    </w:p>
    <w:p w14:paraId="19887128" w14:textId="77777777" w:rsidR="00571468" w:rsidRPr="00571468" w:rsidRDefault="00571468" w:rsidP="00571468">
      <w:pPr>
        <w:pStyle w:val="NoSpacing"/>
        <w:rPr>
          <w:sz w:val="20"/>
          <w:szCs w:val="20"/>
          <w:lang w:val="en-US"/>
        </w:rPr>
      </w:pPr>
    </w:p>
    <w:p w14:paraId="2269C0E2" w14:textId="77777777" w:rsidR="004C6465" w:rsidRPr="00571468" w:rsidRDefault="00631200" w:rsidP="00571468">
      <w:pPr>
        <w:rPr>
          <w:b/>
          <w:sz w:val="24"/>
          <w:szCs w:val="24"/>
          <w:lang w:val="en-US"/>
        </w:rPr>
      </w:pPr>
      <w:r w:rsidRPr="00571468">
        <w:rPr>
          <w:b/>
          <w:lang w:val="en-US"/>
        </w:rPr>
        <w:t>Fab</w:t>
      </w:r>
      <w:r w:rsidR="009D3336">
        <w:rPr>
          <w:b/>
          <w:lang w:val="en-US"/>
        </w:rPr>
        <w:t>ulous</w:t>
      </w:r>
      <w:r w:rsidRPr="00571468">
        <w:rPr>
          <w:b/>
          <w:lang w:val="en-US"/>
        </w:rPr>
        <w:t xml:space="preserve"> </w:t>
      </w:r>
      <w:r w:rsidR="003D59AB" w:rsidRPr="00571468">
        <w:rPr>
          <w:b/>
          <w:lang w:val="en-US"/>
        </w:rPr>
        <w:t>facts</w:t>
      </w:r>
    </w:p>
    <w:p w14:paraId="6E1B883C" w14:textId="36FD81E4" w:rsidR="00A23114" w:rsidRDefault="00CD1D65" w:rsidP="003D59AB">
      <w:pPr>
        <w:pStyle w:val="NoSpacing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Players can enjoy 61 story</w:t>
      </w:r>
      <w:r w:rsidR="00A23114">
        <w:rPr>
          <w:sz w:val="20"/>
          <w:szCs w:val="20"/>
          <w:lang w:val="en-US"/>
        </w:rPr>
        <w:t xml:space="preserve"> levels</w:t>
      </w:r>
      <w:r>
        <w:rPr>
          <w:sz w:val="20"/>
          <w:szCs w:val="20"/>
          <w:lang w:val="en-US"/>
        </w:rPr>
        <w:t xml:space="preserve"> and 29 challenges.</w:t>
      </w:r>
    </w:p>
    <w:p w14:paraId="4E195E2A" w14:textId="74D97123" w:rsidR="003D59AB" w:rsidRPr="00112B6A" w:rsidRDefault="00CD1D65" w:rsidP="003D59AB">
      <w:pPr>
        <w:pStyle w:val="NoSpacing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Fans</w:t>
      </w:r>
      <w:r w:rsidR="003D59AB" w:rsidRPr="00112B6A">
        <w:rPr>
          <w:sz w:val="20"/>
          <w:szCs w:val="20"/>
          <w:lang w:val="en-US"/>
        </w:rPr>
        <w:t xml:space="preserve"> give Fabulo</w:t>
      </w:r>
      <w:r>
        <w:rPr>
          <w:sz w:val="20"/>
          <w:szCs w:val="20"/>
          <w:lang w:val="en-US"/>
        </w:rPr>
        <w:t>us a 4.5 star rating</w:t>
      </w:r>
      <w:r w:rsidR="00AB0494">
        <w:rPr>
          <w:sz w:val="20"/>
          <w:szCs w:val="20"/>
          <w:lang w:val="en-US"/>
        </w:rPr>
        <w:t xml:space="preserve"> on average</w:t>
      </w:r>
      <w:r>
        <w:rPr>
          <w:sz w:val="20"/>
          <w:szCs w:val="20"/>
          <w:lang w:val="en-US"/>
        </w:rPr>
        <w:t>.</w:t>
      </w:r>
    </w:p>
    <w:p w14:paraId="3E3E56B6" w14:textId="3047E86C" w:rsidR="003D59AB" w:rsidRPr="00112B6A" w:rsidRDefault="003D59AB" w:rsidP="003D59AB">
      <w:pPr>
        <w:pStyle w:val="NoSpacing"/>
        <w:numPr>
          <w:ilvl w:val="0"/>
          <w:numId w:val="1"/>
        </w:numPr>
        <w:rPr>
          <w:sz w:val="20"/>
          <w:szCs w:val="20"/>
          <w:lang w:val="en-US"/>
        </w:rPr>
      </w:pPr>
      <w:r w:rsidRPr="00112B6A">
        <w:rPr>
          <w:sz w:val="20"/>
          <w:szCs w:val="20"/>
          <w:lang w:val="en-US"/>
        </w:rPr>
        <w:t>Fabulous – Angela’s Sweet Revenge was nominated for the Dutch Game Awards</w:t>
      </w:r>
      <w:r w:rsidR="00CD1D65">
        <w:rPr>
          <w:sz w:val="20"/>
          <w:szCs w:val="20"/>
          <w:lang w:val="en-US"/>
        </w:rPr>
        <w:t>.</w:t>
      </w:r>
    </w:p>
    <w:p w14:paraId="78915BB5" w14:textId="1002F6D8" w:rsidR="003D59AB" w:rsidRPr="00112B6A" w:rsidRDefault="004024C4" w:rsidP="00E15E76">
      <w:pPr>
        <w:pStyle w:val="NoSpacing"/>
        <w:numPr>
          <w:ilvl w:val="0"/>
          <w:numId w:val="1"/>
        </w:numPr>
        <w:rPr>
          <w:rFonts w:eastAsia="Times New Roman"/>
          <w:sz w:val="20"/>
          <w:szCs w:val="20"/>
          <w:lang w:val="en-US" w:eastAsia="nl-NL"/>
        </w:rPr>
      </w:pPr>
      <w:r>
        <w:rPr>
          <w:rFonts w:eastAsia="Times New Roman"/>
          <w:sz w:val="20"/>
          <w:szCs w:val="20"/>
          <w:lang w:val="en-US" w:eastAsia="nl-NL"/>
        </w:rPr>
        <w:t>In the first quarter a</w:t>
      </w:r>
      <w:r w:rsidR="00631200">
        <w:rPr>
          <w:rFonts w:eastAsia="Times New Roman"/>
          <w:sz w:val="20"/>
          <w:szCs w:val="20"/>
          <w:lang w:val="en-US" w:eastAsia="nl-NL"/>
        </w:rPr>
        <w:t>fter releasing</w:t>
      </w:r>
      <w:r w:rsidR="00E15E76" w:rsidRPr="00112B6A">
        <w:rPr>
          <w:rFonts w:eastAsia="Times New Roman"/>
          <w:sz w:val="20"/>
          <w:szCs w:val="20"/>
          <w:lang w:val="en-US" w:eastAsia="nl-NL"/>
        </w:rPr>
        <w:t xml:space="preserve"> Fabulous</w:t>
      </w:r>
      <w:r>
        <w:rPr>
          <w:rFonts w:eastAsia="Times New Roman"/>
          <w:sz w:val="20"/>
          <w:szCs w:val="20"/>
          <w:lang w:val="en-US" w:eastAsia="nl-NL"/>
        </w:rPr>
        <w:t xml:space="preserve"> Angela’s mini-game, the</w:t>
      </w:r>
      <w:r w:rsidR="00E15E76" w:rsidRPr="00112B6A">
        <w:rPr>
          <w:rFonts w:eastAsia="Times New Roman"/>
          <w:sz w:val="20"/>
          <w:szCs w:val="20"/>
          <w:lang w:val="en-US" w:eastAsia="nl-NL"/>
        </w:rPr>
        <w:t xml:space="preserve"> </w:t>
      </w:r>
      <w:r>
        <w:rPr>
          <w:rFonts w:eastAsia="Times New Roman"/>
          <w:sz w:val="20"/>
          <w:szCs w:val="20"/>
          <w:lang w:val="en-US" w:eastAsia="nl-NL"/>
        </w:rPr>
        <w:t xml:space="preserve">Facebook </w:t>
      </w:r>
      <w:r w:rsidR="00D87415" w:rsidRPr="00112B6A">
        <w:rPr>
          <w:rFonts w:eastAsia="Times New Roman"/>
          <w:sz w:val="20"/>
          <w:szCs w:val="20"/>
          <w:lang w:val="en-US" w:eastAsia="nl-NL"/>
        </w:rPr>
        <w:t>fan base</w:t>
      </w:r>
      <w:r w:rsidR="00E15E76" w:rsidRPr="00112B6A">
        <w:rPr>
          <w:rFonts w:eastAsia="Times New Roman"/>
          <w:sz w:val="20"/>
          <w:szCs w:val="20"/>
          <w:lang w:val="en-US" w:eastAsia="nl-NL"/>
        </w:rPr>
        <w:t xml:space="preserve"> has grown </w:t>
      </w:r>
      <w:r w:rsidR="00D87415">
        <w:rPr>
          <w:rFonts w:eastAsia="Times New Roman"/>
          <w:sz w:val="20"/>
          <w:szCs w:val="20"/>
          <w:lang w:val="en-US" w:eastAsia="nl-NL"/>
        </w:rPr>
        <w:t>by</w:t>
      </w:r>
      <w:r w:rsidR="00D87415" w:rsidRPr="00112B6A">
        <w:rPr>
          <w:rFonts w:eastAsia="Times New Roman"/>
          <w:sz w:val="20"/>
          <w:szCs w:val="20"/>
          <w:lang w:val="en-US" w:eastAsia="nl-NL"/>
        </w:rPr>
        <w:t xml:space="preserve"> </w:t>
      </w:r>
      <w:r w:rsidR="00E15E76" w:rsidRPr="00112B6A">
        <w:rPr>
          <w:rFonts w:eastAsia="Times New Roman"/>
          <w:sz w:val="20"/>
          <w:szCs w:val="20"/>
          <w:lang w:val="en-US" w:eastAsia="nl-NL"/>
        </w:rPr>
        <w:t>16</w:t>
      </w:r>
      <w:r>
        <w:rPr>
          <w:rFonts w:eastAsia="Times New Roman"/>
          <w:sz w:val="20"/>
          <w:szCs w:val="20"/>
          <w:lang w:val="en-US" w:eastAsia="nl-NL"/>
        </w:rPr>
        <w:t>5% fro</w:t>
      </w:r>
      <w:r w:rsidR="00BA136F">
        <w:rPr>
          <w:rFonts w:eastAsia="Times New Roman"/>
          <w:sz w:val="20"/>
          <w:szCs w:val="20"/>
          <w:lang w:val="en-US" w:eastAsia="nl-NL"/>
        </w:rPr>
        <w:t xml:space="preserve">m 7.800 to 21.000 fans. Today </w:t>
      </w:r>
      <w:r w:rsidR="00D87415">
        <w:rPr>
          <w:rFonts w:eastAsia="Times New Roman"/>
          <w:sz w:val="20"/>
          <w:szCs w:val="20"/>
          <w:lang w:val="en-US" w:eastAsia="nl-NL"/>
        </w:rPr>
        <w:t>the game has nearly</w:t>
      </w:r>
      <w:r w:rsidR="00AB0494">
        <w:rPr>
          <w:rFonts w:eastAsia="Times New Roman"/>
          <w:sz w:val="20"/>
          <w:szCs w:val="20"/>
          <w:lang w:val="en-US" w:eastAsia="nl-NL"/>
        </w:rPr>
        <w:t xml:space="preserve"> </w:t>
      </w:r>
      <w:r>
        <w:rPr>
          <w:rFonts w:eastAsia="Times New Roman"/>
          <w:sz w:val="20"/>
          <w:szCs w:val="20"/>
          <w:lang w:val="en-US" w:eastAsia="nl-NL"/>
        </w:rPr>
        <w:t>30.000 fans!</w:t>
      </w:r>
    </w:p>
    <w:p w14:paraId="7B78158D" w14:textId="77777777" w:rsidR="003D59AB" w:rsidRPr="00112B6A" w:rsidRDefault="003D59AB" w:rsidP="003D59AB">
      <w:pPr>
        <w:pStyle w:val="NoSpacing"/>
        <w:rPr>
          <w:sz w:val="20"/>
          <w:szCs w:val="20"/>
          <w:lang w:val="en-US"/>
        </w:rPr>
      </w:pPr>
      <w:r w:rsidRPr="00112B6A">
        <w:rPr>
          <w:sz w:val="20"/>
          <w:szCs w:val="20"/>
          <w:lang w:val="en-US"/>
        </w:rPr>
        <w:t xml:space="preserve"> </w:t>
      </w:r>
    </w:p>
    <w:p w14:paraId="48DFCA84" w14:textId="77777777" w:rsidR="00E15E76" w:rsidRPr="00B538B3" w:rsidRDefault="009D3336" w:rsidP="00571468">
      <w:pPr>
        <w:rPr>
          <w:b/>
          <w:lang w:val="en-US"/>
        </w:rPr>
      </w:pPr>
      <w:r>
        <w:rPr>
          <w:b/>
          <w:lang w:val="en-US"/>
        </w:rPr>
        <w:t>For more details about Fabulous Angela</w:t>
      </w:r>
      <w:r w:rsidR="00571468">
        <w:rPr>
          <w:b/>
          <w:lang w:val="en-US"/>
        </w:rPr>
        <w:br/>
      </w:r>
      <w:r w:rsidR="00E15E76" w:rsidRPr="00B538B3">
        <w:rPr>
          <w:sz w:val="20"/>
          <w:szCs w:val="20"/>
          <w:lang w:val="en-US"/>
        </w:rPr>
        <w:t xml:space="preserve">Website: </w:t>
      </w:r>
      <w:r w:rsidR="007574F8">
        <w:fldChar w:fldCharType="begin"/>
      </w:r>
      <w:r w:rsidR="007574F8" w:rsidRPr="00D318F6">
        <w:rPr>
          <w:lang w:val="en-US"/>
          <w:rPrChange w:id="1" w:author="Marlies" w:date="2016-04-22T10:03:00Z">
            <w:rPr/>
          </w:rPrChange>
        </w:rPr>
        <w:instrText xml:space="preserve"> HYPERLINK "http://www.fabulousangela.com" </w:instrText>
      </w:r>
      <w:r w:rsidR="007574F8">
        <w:fldChar w:fldCharType="separate"/>
      </w:r>
      <w:r w:rsidR="00E15E76" w:rsidRPr="00B538B3">
        <w:rPr>
          <w:rStyle w:val="Hyperlink"/>
          <w:sz w:val="20"/>
          <w:szCs w:val="20"/>
          <w:lang w:val="en-US"/>
        </w:rPr>
        <w:t>www.fabulousangela.com</w:t>
      </w:r>
      <w:r w:rsidR="007574F8">
        <w:rPr>
          <w:rStyle w:val="Hyperlink"/>
          <w:sz w:val="20"/>
          <w:szCs w:val="20"/>
          <w:lang w:val="en-US"/>
        </w:rPr>
        <w:fldChar w:fldCharType="end"/>
      </w:r>
      <w:r w:rsidR="00571468" w:rsidRPr="00B538B3">
        <w:rPr>
          <w:sz w:val="20"/>
          <w:szCs w:val="20"/>
          <w:lang w:val="en-US"/>
        </w:rPr>
        <w:br/>
      </w:r>
      <w:r w:rsidR="00E15E76" w:rsidRPr="00B538B3">
        <w:rPr>
          <w:sz w:val="20"/>
          <w:szCs w:val="20"/>
          <w:lang w:val="en-US"/>
        </w:rPr>
        <w:t xml:space="preserve">Facebook: </w:t>
      </w:r>
      <w:r w:rsidR="007574F8">
        <w:fldChar w:fldCharType="begin"/>
      </w:r>
      <w:r w:rsidR="007574F8" w:rsidRPr="00D318F6">
        <w:rPr>
          <w:lang w:val="en-US"/>
          <w:rPrChange w:id="2" w:author="Marlies" w:date="2016-04-22T10:03:00Z">
            <w:rPr/>
          </w:rPrChange>
        </w:rPr>
        <w:instrText xml:space="preserve"> HYPERLINK "http://www.facebook.com/angelasgame" </w:instrText>
      </w:r>
      <w:r w:rsidR="007574F8">
        <w:fldChar w:fldCharType="separate"/>
      </w:r>
      <w:r w:rsidR="00E15E76" w:rsidRPr="00B538B3">
        <w:rPr>
          <w:rStyle w:val="Hyperlink"/>
          <w:sz w:val="20"/>
          <w:szCs w:val="20"/>
          <w:lang w:val="en-US"/>
        </w:rPr>
        <w:t>www.facebook.com/angelasgame</w:t>
      </w:r>
      <w:r w:rsidR="007574F8">
        <w:rPr>
          <w:rStyle w:val="Hyperlink"/>
          <w:sz w:val="20"/>
          <w:szCs w:val="20"/>
          <w:lang w:val="en-US"/>
        </w:rPr>
        <w:fldChar w:fldCharType="end"/>
      </w:r>
      <w:r w:rsidR="00E15E76" w:rsidRPr="00B538B3">
        <w:rPr>
          <w:sz w:val="20"/>
          <w:szCs w:val="20"/>
          <w:lang w:val="en-US"/>
        </w:rPr>
        <w:t xml:space="preserve"> </w:t>
      </w:r>
    </w:p>
    <w:p w14:paraId="4C691360" w14:textId="56249108" w:rsidR="009D3336" w:rsidRPr="00B538B3" w:rsidRDefault="009D3336" w:rsidP="009D33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sz w:val="20"/>
          <w:szCs w:val="20"/>
          <w:shd w:val="clear" w:color="auto" w:fill="FFFFFF"/>
          <w:lang w:val="en-US"/>
        </w:rPr>
      </w:pPr>
      <w:r w:rsidRPr="00B538B3">
        <w:rPr>
          <w:rStyle w:val="Strong"/>
          <w:rFonts w:asciiTheme="minorHAnsi" w:hAnsiTheme="minorHAnsi"/>
          <w:sz w:val="20"/>
          <w:szCs w:val="20"/>
          <w:shd w:val="clear" w:color="auto" w:fill="FFFFFF"/>
          <w:lang w:val="en-US"/>
        </w:rPr>
        <w:t>About GameHouse</w:t>
      </w:r>
      <w:r w:rsidRPr="00B538B3">
        <w:rPr>
          <w:rFonts w:asciiTheme="minorHAnsi" w:hAnsiTheme="minorHAnsi"/>
          <w:sz w:val="20"/>
          <w:szCs w:val="20"/>
          <w:lang w:val="en-US"/>
        </w:rPr>
        <w:br/>
      </w:r>
      <w:r w:rsidRPr="00B538B3">
        <w:rPr>
          <w:rFonts w:asciiTheme="minorHAnsi" w:hAnsiTheme="minorHAnsi"/>
          <w:sz w:val="20"/>
          <w:szCs w:val="20"/>
          <w:shd w:val="clear" w:color="auto" w:fill="FFFFFF"/>
          <w:lang w:val="en-US"/>
        </w:rPr>
        <w:t>GameHouse develops and distributes games that people love to play and share -- all across the widest mix of channels including social, smartphone, tablets, and desktop. Today millions of players enjoy GameHouse games, a number that grows daily through a diverse business model that includes direct-to-consumer websites, social game development, cross</w:t>
      </w:r>
      <w:ins w:id="3" w:author="Carol Rogalski" w:date="2016-04-21T19:21:00Z">
        <w:r w:rsidR="00222105">
          <w:rPr>
            <w:rFonts w:asciiTheme="minorHAnsi" w:hAnsiTheme="minorHAnsi"/>
            <w:sz w:val="20"/>
            <w:szCs w:val="20"/>
            <w:shd w:val="clear" w:color="auto" w:fill="FFFFFF"/>
            <w:lang w:val="en-US"/>
          </w:rPr>
          <w:t xml:space="preserve"> </w:t>
        </w:r>
      </w:ins>
      <w:r w:rsidRPr="00B538B3">
        <w:rPr>
          <w:rFonts w:asciiTheme="minorHAnsi" w:hAnsiTheme="minorHAnsi"/>
          <w:sz w:val="20"/>
          <w:szCs w:val="20"/>
          <w:shd w:val="clear" w:color="auto" w:fill="FFFFFF"/>
          <w:lang w:val="en-US"/>
        </w:rPr>
        <w:t xml:space="preserve">platform publishing, licensing, and </w:t>
      </w:r>
      <w:r w:rsidR="00AB0494">
        <w:rPr>
          <w:rFonts w:asciiTheme="minorHAnsi" w:hAnsiTheme="minorHAnsi"/>
          <w:sz w:val="20"/>
          <w:szCs w:val="20"/>
          <w:shd w:val="clear" w:color="auto" w:fill="FFFFFF"/>
          <w:lang w:val="en-US"/>
        </w:rPr>
        <w:t xml:space="preserve">meeting high </w:t>
      </w:r>
      <w:r w:rsidRPr="00B538B3">
        <w:rPr>
          <w:rFonts w:asciiTheme="minorHAnsi" w:hAnsiTheme="minorHAnsi"/>
          <w:sz w:val="20"/>
          <w:szCs w:val="20"/>
          <w:shd w:val="clear" w:color="auto" w:fill="FFFFFF"/>
          <w:lang w:val="en-US"/>
        </w:rPr>
        <w:t>technolog</w:t>
      </w:r>
      <w:r w:rsidR="00AB0494">
        <w:rPr>
          <w:rFonts w:asciiTheme="minorHAnsi" w:hAnsiTheme="minorHAnsi"/>
          <w:sz w:val="20"/>
          <w:szCs w:val="20"/>
          <w:shd w:val="clear" w:color="auto" w:fill="FFFFFF"/>
          <w:lang w:val="en-US"/>
        </w:rPr>
        <w:t>ical standards</w:t>
      </w:r>
      <w:r w:rsidR="00214D68">
        <w:rPr>
          <w:rFonts w:asciiTheme="minorHAnsi" w:hAnsiTheme="minorHAnsi"/>
          <w:sz w:val="20"/>
          <w:szCs w:val="20"/>
          <w:shd w:val="clear" w:color="auto" w:fill="FFFFFF"/>
          <w:lang w:val="en-US"/>
        </w:rPr>
        <w:t>.</w:t>
      </w:r>
    </w:p>
    <w:p w14:paraId="76193984" w14:textId="77777777" w:rsidR="009D3336" w:rsidRPr="00B538B3" w:rsidRDefault="009D3336" w:rsidP="009D33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20"/>
          <w:lang w:val="en-US"/>
        </w:rPr>
      </w:pPr>
    </w:p>
    <w:p w14:paraId="40C06F85" w14:textId="77777777" w:rsidR="009D3336" w:rsidRPr="00B538B3" w:rsidRDefault="009D3336" w:rsidP="009D33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b/>
          <w:sz w:val="20"/>
          <w:szCs w:val="20"/>
          <w:lang w:val="en-US"/>
        </w:rPr>
      </w:pPr>
      <w:r w:rsidRPr="00B538B3">
        <w:rPr>
          <w:rFonts w:asciiTheme="minorHAnsi" w:hAnsiTheme="minorHAnsi" w:cs="Arial"/>
          <w:b/>
          <w:sz w:val="20"/>
          <w:szCs w:val="20"/>
          <w:lang w:val="en-US"/>
        </w:rPr>
        <w:t xml:space="preserve">Download the Press Kit: </w:t>
      </w:r>
      <w:r w:rsidR="007574F8">
        <w:fldChar w:fldCharType="begin"/>
      </w:r>
      <w:r w:rsidR="007574F8" w:rsidRPr="00D318F6">
        <w:rPr>
          <w:lang w:val="en-US"/>
          <w:rPrChange w:id="4" w:author="Marlies" w:date="2016-04-22T10:03:00Z">
            <w:rPr/>
          </w:rPrChange>
        </w:rPr>
        <w:instrText xml:space="preserve"> HYPERLINK "http://www.gamehouse.com/blog/press/" </w:instrText>
      </w:r>
      <w:r w:rsidR="007574F8">
        <w:fldChar w:fldCharType="separate"/>
      </w:r>
      <w:r w:rsidRPr="00B538B3">
        <w:rPr>
          <w:rStyle w:val="Hyperlink"/>
          <w:rFonts w:asciiTheme="minorHAnsi" w:hAnsiTheme="minorHAnsi" w:cs="Arial"/>
          <w:b/>
          <w:sz w:val="20"/>
          <w:szCs w:val="20"/>
          <w:lang w:val="en-US"/>
        </w:rPr>
        <w:t>http://www.gamehouse.com/blog/press/</w:t>
      </w:r>
      <w:r w:rsidR="007574F8">
        <w:rPr>
          <w:rStyle w:val="Hyperlink"/>
          <w:rFonts w:asciiTheme="minorHAnsi" w:hAnsiTheme="minorHAnsi" w:cs="Arial"/>
          <w:b/>
          <w:sz w:val="20"/>
          <w:szCs w:val="20"/>
          <w:lang w:val="en-US"/>
        </w:rPr>
        <w:fldChar w:fldCharType="end"/>
      </w:r>
      <w:r w:rsidRPr="00B538B3">
        <w:rPr>
          <w:rFonts w:asciiTheme="minorHAnsi" w:hAnsiTheme="minorHAnsi" w:cs="Arial"/>
          <w:b/>
          <w:sz w:val="20"/>
          <w:szCs w:val="20"/>
          <w:lang w:val="en-US"/>
        </w:rPr>
        <w:t xml:space="preserve"> </w:t>
      </w:r>
    </w:p>
    <w:p w14:paraId="318310D1" w14:textId="77777777" w:rsidR="009D3336" w:rsidRPr="00B538B3" w:rsidRDefault="009D3336" w:rsidP="009D33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20"/>
          <w:lang w:val="en-US"/>
        </w:rPr>
      </w:pPr>
      <w:r w:rsidRPr="00B538B3">
        <w:rPr>
          <w:rFonts w:asciiTheme="minorHAnsi" w:hAnsiTheme="minorHAnsi" w:cs="Arial"/>
          <w:color w:val="333333"/>
          <w:sz w:val="20"/>
          <w:szCs w:val="20"/>
          <w:lang w:val="en-US"/>
        </w:rPr>
        <w:t xml:space="preserve">Press contact: </w:t>
      </w:r>
    </w:p>
    <w:p w14:paraId="0C28F10E" w14:textId="77777777" w:rsidR="009D3336" w:rsidRPr="00B538B3" w:rsidRDefault="009D3336" w:rsidP="009D333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0"/>
          <w:szCs w:val="20"/>
          <w:lang w:val="en-US"/>
        </w:rPr>
      </w:pPr>
      <w:r w:rsidRPr="00B538B3">
        <w:rPr>
          <w:rFonts w:asciiTheme="minorHAnsi" w:hAnsiTheme="minorHAnsi" w:cs="Arial"/>
          <w:color w:val="333333"/>
          <w:sz w:val="20"/>
          <w:szCs w:val="20"/>
          <w:lang w:val="en-US"/>
        </w:rPr>
        <w:t xml:space="preserve">Carol Rogalski, </w:t>
      </w:r>
      <w:r w:rsidR="007574F8">
        <w:fldChar w:fldCharType="begin"/>
      </w:r>
      <w:r w:rsidR="007574F8" w:rsidRPr="00D318F6">
        <w:rPr>
          <w:lang w:val="en-US"/>
          <w:rPrChange w:id="5" w:author="Marlies" w:date="2016-04-22T10:03:00Z">
            <w:rPr/>
          </w:rPrChange>
        </w:rPr>
        <w:instrText xml:space="preserve"> HYPERLINK "mailto:lakesidesun@gmail.com" </w:instrText>
      </w:r>
      <w:r w:rsidR="007574F8">
        <w:fldChar w:fldCharType="separate"/>
      </w:r>
      <w:r w:rsidRPr="00B538B3">
        <w:rPr>
          <w:rStyle w:val="Hyperlink"/>
          <w:rFonts w:asciiTheme="minorHAnsi" w:hAnsiTheme="minorHAnsi" w:cs="Arial"/>
          <w:sz w:val="20"/>
          <w:szCs w:val="20"/>
          <w:lang w:val="en-US"/>
        </w:rPr>
        <w:t>lakesidesun@gmail.com</w:t>
      </w:r>
      <w:r w:rsidR="007574F8">
        <w:rPr>
          <w:rStyle w:val="Hyperlink"/>
          <w:rFonts w:asciiTheme="minorHAnsi" w:hAnsiTheme="minorHAnsi" w:cs="Arial"/>
          <w:sz w:val="20"/>
          <w:szCs w:val="20"/>
          <w:lang w:val="en-US"/>
        </w:rPr>
        <w:fldChar w:fldCharType="end"/>
      </w:r>
      <w:r w:rsidRPr="00B538B3">
        <w:rPr>
          <w:rFonts w:asciiTheme="minorHAnsi" w:hAnsiTheme="minorHAnsi" w:cs="Arial"/>
          <w:color w:val="333333"/>
          <w:sz w:val="20"/>
          <w:szCs w:val="20"/>
          <w:lang w:val="en-US"/>
        </w:rPr>
        <w:t>, +1-425-890-4747</w:t>
      </w:r>
    </w:p>
    <w:p w14:paraId="19B4525F" w14:textId="77777777" w:rsidR="00061A1A" w:rsidRDefault="00061A1A" w:rsidP="006357F6">
      <w:pPr>
        <w:spacing w:before="100" w:beforeAutospacing="1" w:after="100" w:afterAutospacing="1" w:line="240" w:lineRule="auto"/>
        <w:rPr>
          <w:lang w:val="en-US"/>
        </w:rPr>
      </w:pPr>
    </w:p>
    <w:sectPr w:rsidR="00061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4458D" w14:textId="77777777" w:rsidR="007574F8" w:rsidRDefault="007574F8" w:rsidP="008D3B9B">
      <w:pPr>
        <w:spacing w:after="0" w:line="240" w:lineRule="auto"/>
      </w:pPr>
      <w:r>
        <w:separator/>
      </w:r>
    </w:p>
  </w:endnote>
  <w:endnote w:type="continuationSeparator" w:id="0">
    <w:p w14:paraId="2EE95A78" w14:textId="77777777" w:rsidR="007574F8" w:rsidRDefault="007574F8" w:rsidP="008D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76A08" w14:textId="77777777" w:rsidR="007574F8" w:rsidRDefault="007574F8" w:rsidP="008D3B9B">
      <w:pPr>
        <w:spacing w:after="0" w:line="240" w:lineRule="auto"/>
      </w:pPr>
      <w:r>
        <w:separator/>
      </w:r>
    </w:p>
  </w:footnote>
  <w:footnote w:type="continuationSeparator" w:id="0">
    <w:p w14:paraId="61C20920" w14:textId="77777777" w:rsidR="007574F8" w:rsidRDefault="007574F8" w:rsidP="008D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20E"/>
    <w:multiLevelType w:val="hybridMultilevel"/>
    <w:tmpl w:val="B61C04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44306"/>
    <w:multiLevelType w:val="multilevel"/>
    <w:tmpl w:val="FDCE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665584"/>
    <w:multiLevelType w:val="hybridMultilevel"/>
    <w:tmpl w:val="84D6751E"/>
    <w:lvl w:ilvl="0" w:tplc="63A66C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rol Rogalski">
    <w15:presenceInfo w15:providerId="Windows Live" w15:userId="fff0cfefabd61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65"/>
    <w:rsid w:val="000107F4"/>
    <w:rsid w:val="00040E0F"/>
    <w:rsid w:val="00050C63"/>
    <w:rsid w:val="00051A62"/>
    <w:rsid w:val="00061A1A"/>
    <w:rsid w:val="000778E9"/>
    <w:rsid w:val="000A4F4C"/>
    <w:rsid w:val="000D6D0A"/>
    <w:rsid w:val="000D6E13"/>
    <w:rsid w:val="00112B6A"/>
    <w:rsid w:val="00143271"/>
    <w:rsid w:val="0017720B"/>
    <w:rsid w:val="0018197E"/>
    <w:rsid w:val="001B0870"/>
    <w:rsid w:val="001B6AB8"/>
    <w:rsid w:val="00212015"/>
    <w:rsid w:val="00214D68"/>
    <w:rsid w:val="00221A4D"/>
    <w:rsid w:val="00222105"/>
    <w:rsid w:val="0022676B"/>
    <w:rsid w:val="002375B1"/>
    <w:rsid w:val="00264643"/>
    <w:rsid w:val="002716CF"/>
    <w:rsid w:val="002806B7"/>
    <w:rsid w:val="002835BF"/>
    <w:rsid w:val="002850C2"/>
    <w:rsid w:val="002C2D80"/>
    <w:rsid w:val="002E1952"/>
    <w:rsid w:val="00305856"/>
    <w:rsid w:val="0031598C"/>
    <w:rsid w:val="00337FEA"/>
    <w:rsid w:val="003809F3"/>
    <w:rsid w:val="0039393D"/>
    <w:rsid w:val="00396B69"/>
    <w:rsid w:val="003A7786"/>
    <w:rsid w:val="003D59AB"/>
    <w:rsid w:val="004024C4"/>
    <w:rsid w:val="00404B37"/>
    <w:rsid w:val="00426BE1"/>
    <w:rsid w:val="004C4780"/>
    <w:rsid w:val="004C6465"/>
    <w:rsid w:val="004D2402"/>
    <w:rsid w:val="004F66C2"/>
    <w:rsid w:val="00542631"/>
    <w:rsid w:val="00571468"/>
    <w:rsid w:val="00590F1F"/>
    <w:rsid w:val="005916C9"/>
    <w:rsid w:val="00596D85"/>
    <w:rsid w:val="005A5E90"/>
    <w:rsid w:val="005C35B5"/>
    <w:rsid w:val="005E30BE"/>
    <w:rsid w:val="005F5DED"/>
    <w:rsid w:val="00602789"/>
    <w:rsid w:val="0061330B"/>
    <w:rsid w:val="00616EA5"/>
    <w:rsid w:val="00631200"/>
    <w:rsid w:val="006357F6"/>
    <w:rsid w:val="006503A5"/>
    <w:rsid w:val="0067307F"/>
    <w:rsid w:val="00675171"/>
    <w:rsid w:val="006B1978"/>
    <w:rsid w:val="006C3AFD"/>
    <w:rsid w:val="006D4248"/>
    <w:rsid w:val="006E05F5"/>
    <w:rsid w:val="00714B25"/>
    <w:rsid w:val="00724739"/>
    <w:rsid w:val="00742331"/>
    <w:rsid w:val="007574F8"/>
    <w:rsid w:val="007842FE"/>
    <w:rsid w:val="007B03D2"/>
    <w:rsid w:val="007B7C76"/>
    <w:rsid w:val="00802D41"/>
    <w:rsid w:val="008465CB"/>
    <w:rsid w:val="00857AFA"/>
    <w:rsid w:val="008A18DD"/>
    <w:rsid w:val="008C3430"/>
    <w:rsid w:val="008D3B9B"/>
    <w:rsid w:val="008E28ED"/>
    <w:rsid w:val="008E76B3"/>
    <w:rsid w:val="00922358"/>
    <w:rsid w:val="00963F5D"/>
    <w:rsid w:val="0097195F"/>
    <w:rsid w:val="009D21B4"/>
    <w:rsid w:val="009D3336"/>
    <w:rsid w:val="009E573C"/>
    <w:rsid w:val="00A0069F"/>
    <w:rsid w:val="00A022CE"/>
    <w:rsid w:val="00A171E3"/>
    <w:rsid w:val="00A23114"/>
    <w:rsid w:val="00A300F3"/>
    <w:rsid w:val="00A42BAF"/>
    <w:rsid w:val="00A745CF"/>
    <w:rsid w:val="00A87F9D"/>
    <w:rsid w:val="00AB0494"/>
    <w:rsid w:val="00AF3CC3"/>
    <w:rsid w:val="00AF6406"/>
    <w:rsid w:val="00B1279D"/>
    <w:rsid w:val="00B26265"/>
    <w:rsid w:val="00B538B3"/>
    <w:rsid w:val="00BA136F"/>
    <w:rsid w:val="00BA2C78"/>
    <w:rsid w:val="00BE550D"/>
    <w:rsid w:val="00BF7D60"/>
    <w:rsid w:val="00C27E72"/>
    <w:rsid w:val="00C342EC"/>
    <w:rsid w:val="00C41AA2"/>
    <w:rsid w:val="00C91013"/>
    <w:rsid w:val="00C92E31"/>
    <w:rsid w:val="00C974AC"/>
    <w:rsid w:val="00CA2E12"/>
    <w:rsid w:val="00CC1F12"/>
    <w:rsid w:val="00CC4C7C"/>
    <w:rsid w:val="00CD1D65"/>
    <w:rsid w:val="00CF61CF"/>
    <w:rsid w:val="00D318F6"/>
    <w:rsid w:val="00D32B1B"/>
    <w:rsid w:val="00D3476B"/>
    <w:rsid w:val="00D3538E"/>
    <w:rsid w:val="00D75DFF"/>
    <w:rsid w:val="00D87415"/>
    <w:rsid w:val="00DE2774"/>
    <w:rsid w:val="00E00172"/>
    <w:rsid w:val="00E1457A"/>
    <w:rsid w:val="00E15E76"/>
    <w:rsid w:val="00E70DBD"/>
    <w:rsid w:val="00ED102D"/>
    <w:rsid w:val="00EE283D"/>
    <w:rsid w:val="00EE5DCE"/>
    <w:rsid w:val="00EE7E14"/>
    <w:rsid w:val="00F422D5"/>
    <w:rsid w:val="00F833AE"/>
    <w:rsid w:val="00F8742D"/>
    <w:rsid w:val="00FC2006"/>
    <w:rsid w:val="00FD0E70"/>
    <w:rsid w:val="00FD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67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4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7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14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14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8C723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5171"/>
  </w:style>
  <w:style w:type="paragraph" w:styleId="NoSpacing">
    <w:name w:val="No Spacing"/>
    <w:uiPriority w:val="1"/>
    <w:qFormat/>
    <w:rsid w:val="00F422D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59AB"/>
    <w:rPr>
      <w:color w:val="26CBEC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9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A171E3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171E3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1E3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1E3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71E3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71468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71468"/>
    <w:rPr>
      <w:rFonts w:asciiTheme="majorHAnsi" w:eastAsiaTheme="majorEastAsia" w:hAnsiTheme="majorHAnsi" w:cstheme="majorBidi"/>
      <w:b/>
      <w:bCs/>
      <w:color w:val="98C723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1468"/>
    <w:rPr>
      <w:rFonts w:asciiTheme="majorHAnsi" w:eastAsiaTheme="majorEastAsia" w:hAnsiTheme="majorHAnsi" w:cstheme="majorBidi"/>
      <w:b/>
      <w:bCs/>
      <w:i/>
      <w:iCs/>
      <w:color w:val="98C723" w:themeColor="accent1"/>
    </w:rPr>
  </w:style>
  <w:style w:type="paragraph" w:styleId="ListParagraph">
    <w:name w:val="List Paragraph"/>
    <w:basedOn w:val="Normal"/>
    <w:uiPriority w:val="34"/>
    <w:qFormat/>
    <w:rsid w:val="0057146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D333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B9B"/>
  </w:style>
  <w:style w:type="paragraph" w:styleId="Footer">
    <w:name w:val="footer"/>
    <w:basedOn w:val="Normal"/>
    <w:link w:val="FooterChar"/>
    <w:uiPriority w:val="99"/>
    <w:unhideWhenUsed/>
    <w:rsid w:val="008D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B9B"/>
  </w:style>
  <w:style w:type="paragraph" w:styleId="BalloonText">
    <w:name w:val="Balloon Text"/>
    <w:basedOn w:val="Normal"/>
    <w:link w:val="BalloonTextChar"/>
    <w:uiPriority w:val="99"/>
    <w:semiHidden/>
    <w:unhideWhenUsed/>
    <w:rsid w:val="00214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D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F3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C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C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3C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4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7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14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14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8C723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5171"/>
  </w:style>
  <w:style w:type="paragraph" w:styleId="NoSpacing">
    <w:name w:val="No Spacing"/>
    <w:uiPriority w:val="1"/>
    <w:qFormat/>
    <w:rsid w:val="00F422D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59AB"/>
    <w:rPr>
      <w:color w:val="26CBEC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93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A171E3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171E3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1E3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1E3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71E3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71468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71468"/>
    <w:rPr>
      <w:rFonts w:asciiTheme="majorHAnsi" w:eastAsiaTheme="majorEastAsia" w:hAnsiTheme="majorHAnsi" w:cstheme="majorBidi"/>
      <w:b/>
      <w:bCs/>
      <w:color w:val="98C723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1468"/>
    <w:rPr>
      <w:rFonts w:asciiTheme="majorHAnsi" w:eastAsiaTheme="majorEastAsia" w:hAnsiTheme="majorHAnsi" w:cstheme="majorBidi"/>
      <w:b/>
      <w:bCs/>
      <w:i/>
      <w:iCs/>
      <w:color w:val="98C723" w:themeColor="accent1"/>
    </w:rPr>
  </w:style>
  <w:style w:type="paragraph" w:styleId="ListParagraph">
    <w:name w:val="List Paragraph"/>
    <w:basedOn w:val="Normal"/>
    <w:uiPriority w:val="34"/>
    <w:qFormat/>
    <w:rsid w:val="0057146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D333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B9B"/>
  </w:style>
  <w:style w:type="paragraph" w:styleId="Footer">
    <w:name w:val="footer"/>
    <w:basedOn w:val="Normal"/>
    <w:link w:val="FooterChar"/>
    <w:uiPriority w:val="99"/>
    <w:unhideWhenUsed/>
    <w:rsid w:val="008D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B9B"/>
  </w:style>
  <w:style w:type="paragraph" w:styleId="BalloonText">
    <w:name w:val="Balloon Text"/>
    <w:basedOn w:val="Normal"/>
    <w:link w:val="BalloonTextChar"/>
    <w:uiPriority w:val="99"/>
    <w:semiHidden/>
    <w:unhideWhenUsed/>
    <w:rsid w:val="00214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D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F3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C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C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3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B76BE-80C2-43FB-AEB7-795E78C5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GameHouse Europe B.V.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</dc:creator>
  <cp:lastModifiedBy>Iris van Cuijk</cp:lastModifiedBy>
  <cp:revision>3</cp:revision>
  <dcterms:created xsi:type="dcterms:W3CDTF">2016-04-22T08:10:00Z</dcterms:created>
  <dcterms:modified xsi:type="dcterms:W3CDTF">2016-04-25T07:58:00Z</dcterms:modified>
</cp:coreProperties>
</file>